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tc>
          <w:tcPr>
            <w:tcW w:w="1620" w:type="dxa"/>
            <w:tcBorders>
              <w:bottom w:val="single" w:sz="4" w:space="0" w:color="auto"/>
            </w:tcBorders>
            <w:shd w:val="clear" w:color="auto" w:fill="FFFFFF"/>
            <w:vAlign w:val="center"/>
          </w:tcPr>
          <w:p w14:paraId="2D70FEC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E9FB9E" w14:textId="5BE43B6B" w:rsidR="00152993" w:rsidRDefault="00F56919" w:rsidP="00F56919">
            <w:pPr>
              <w:pStyle w:val="Header"/>
              <w:jc w:val="center"/>
            </w:pPr>
            <w:hyperlink r:id="rId8" w:anchor="summary" w:history="1">
              <w:r w:rsidRPr="00FA629D">
                <w:rPr>
                  <w:rStyle w:val="Hyperlink"/>
                </w:rPr>
                <w:t>12</w:t>
              </w:r>
              <w:r w:rsidR="00FA629D" w:rsidRPr="00FA629D">
                <w:rPr>
                  <w:rStyle w:val="Hyperlink"/>
                </w:rPr>
                <w:t>86</w:t>
              </w:r>
            </w:hyperlink>
          </w:p>
        </w:tc>
        <w:tc>
          <w:tcPr>
            <w:tcW w:w="900" w:type="dxa"/>
            <w:tcBorders>
              <w:bottom w:val="single" w:sz="4" w:space="0" w:color="auto"/>
            </w:tcBorders>
            <w:shd w:val="clear" w:color="auto" w:fill="FFFFFF"/>
            <w:vAlign w:val="center"/>
          </w:tcPr>
          <w:p w14:paraId="4566BD81" w14:textId="77777777" w:rsidR="00152993" w:rsidRDefault="00EE6681">
            <w:pPr>
              <w:pStyle w:val="Header"/>
            </w:pPr>
            <w:r>
              <w:t>N</w:t>
            </w:r>
            <w:r w:rsidR="00152993">
              <w:t>PRR Title</w:t>
            </w:r>
          </w:p>
        </w:tc>
        <w:tc>
          <w:tcPr>
            <w:tcW w:w="6660" w:type="dxa"/>
            <w:tcBorders>
              <w:bottom w:val="single" w:sz="4" w:space="0" w:color="auto"/>
            </w:tcBorders>
            <w:vAlign w:val="center"/>
          </w:tcPr>
          <w:p w14:paraId="1180E74A" w14:textId="6A1676C7" w:rsidR="00152993" w:rsidRDefault="00FA629D" w:rsidP="00F56919">
            <w:pPr>
              <w:pStyle w:val="Header"/>
              <w:spacing w:before="120" w:after="120"/>
            </w:pPr>
            <w:r>
              <w:t>Establish Multi-Value Criteria for Resiliency-Related Transmission Project Evaluation</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44068FA7" w:rsidR="00152993" w:rsidRDefault="00D96118">
            <w:pPr>
              <w:pStyle w:val="NormalArial"/>
            </w:pPr>
            <w:r>
              <w:t xml:space="preserve">September </w:t>
            </w:r>
            <w:r w:rsidR="008C289D">
              <w:t>19</w:t>
            </w:r>
            <w:r w:rsidR="003B1D7B">
              <w:t>, 2025</w:t>
            </w:r>
          </w:p>
        </w:tc>
      </w:tr>
      <w:tr w:rsidR="00152993" w14:paraId="6FD3F0F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B210294" w14:textId="77777777" w:rsidR="00152993" w:rsidRDefault="00152993">
            <w:pPr>
              <w:pStyle w:val="NormalArial"/>
            </w:pPr>
          </w:p>
        </w:tc>
        <w:tc>
          <w:tcPr>
            <w:tcW w:w="7560" w:type="dxa"/>
            <w:gridSpan w:val="2"/>
            <w:tcBorders>
              <w:top w:val="nil"/>
              <w:left w:val="nil"/>
              <w:bottom w:val="nil"/>
              <w:right w:val="nil"/>
            </w:tcBorders>
            <w:vAlign w:val="center"/>
          </w:tcPr>
          <w:p w14:paraId="7C6CAA73" w14:textId="77777777" w:rsidR="00152993" w:rsidRDefault="00152993">
            <w:pPr>
              <w:pStyle w:val="NormalArial"/>
            </w:pPr>
          </w:p>
        </w:tc>
      </w:tr>
      <w:tr w:rsidR="00152993" w14:paraId="17352CEC" w14:textId="77777777">
        <w:trPr>
          <w:trHeight w:val="440"/>
        </w:trPr>
        <w:tc>
          <w:tcPr>
            <w:tcW w:w="10440" w:type="dxa"/>
            <w:gridSpan w:val="4"/>
            <w:tcBorders>
              <w:top w:val="single" w:sz="4" w:space="0" w:color="auto"/>
            </w:tcBorders>
            <w:shd w:val="clear" w:color="auto" w:fill="FFFFFF"/>
            <w:vAlign w:val="center"/>
          </w:tcPr>
          <w:p w14:paraId="30CF2E6F" w14:textId="77777777" w:rsidR="00152993" w:rsidRDefault="00152993">
            <w:pPr>
              <w:pStyle w:val="Header"/>
              <w:jc w:val="center"/>
            </w:pPr>
            <w:r>
              <w:t>Submitter’s Information</w:t>
            </w:r>
          </w:p>
        </w:tc>
      </w:tr>
      <w:tr w:rsidR="00152993" w14:paraId="4328184D" w14:textId="77777777">
        <w:trPr>
          <w:trHeight w:val="350"/>
        </w:trPr>
        <w:tc>
          <w:tcPr>
            <w:tcW w:w="2880" w:type="dxa"/>
            <w:gridSpan w:val="2"/>
            <w:shd w:val="clear" w:color="auto" w:fill="FFFFFF"/>
            <w:vAlign w:val="center"/>
          </w:tcPr>
          <w:p w14:paraId="6E090FFB" w14:textId="77777777" w:rsidR="00152993" w:rsidRPr="00EC55B3" w:rsidRDefault="00152993" w:rsidP="00EC55B3">
            <w:pPr>
              <w:pStyle w:val="Header"/>
            </w:pPr>
            <w:r w:rsidRPr="00EC55B3">
              <w:t>Name</w:t>
            </w:r>
          </w:p>
        </w:tc>
        <w:tc>
          <w:tcPr>
            <w:tcW w:w="7560" w:type="dxa"/>
            <w:gridSpan w:val="2"/>
            <w:vAlign w:val="center"/>
          </w:tcPr>
          <w:p w14:paraId="6CB6FD80" w14:textId="746119AA" w:rsidR="00152993" w:rsidRDefault="003B1D7B">
            <w:pPr>
              <w:pStyle w:val="NormalArial"/>
            </w:pPr>
            <w:r>
              <w:t>John Russ Hubbard</w:t>
            </w:r>
          </w:p>
        </w:tc>
      </w:tr>
      <w:tr w:rsidR="00152993" w14:paraId="7A7F3DC6" w14:textId="77777777">
        <w:trPr>
          <w:trHeight w:val="350"/>
        </w:trPr>
        <w:tc>
          <w:tcPr>
            <w:tcW w:w="2880" w:type="dxa"/>
            <w:gridSpan w:val="2"/>
            <w:shd w:val="clear" w:color="auto" w:fill="FFFFFF"/>
            <w:vAlign w:val="center"/>
          </w:tcPr>
          <w:p w14:paraId="7439251A" w14:textId="77777777" w:rsidR="00152993" w:rsidRPr="00EC55B3" w:rsidRDefault="00152993" w:rsidP="00EC55B3">
            <w:pPr>
              <w:pStyle w:val="Header"/>
            </w:pPr>
            <w:r w:rsidRPr="00EC55B3">
              <w:t>E-mail Address</w:t>
            </w:r>
          </w:p>
        </w:tc>
        <w:tc>
          <w:tcPr>
            <w:tcW w:w="7560" w:type="dxa"/>
            <w:gridSpan w:val="2"/>
            <w:vAlign w:val="center"/>
          </w:tcPr>
          <w:p w14:paraId="4F513C33" w14:textId="43A296DC" w:rsidR="00152993" w:rsidRDefault="003B1D7B">
            <w:pPr>
              <w:pStyle w:val="NormalArial"/>
            </w:pPr>
            <w:hyperlink r:id="rId9" w:history="1">
              <w:r w:rsidRPr="008C366B">
                <w:rPr>
                  <w:rStyle w:val="Hyperlink"/>
                </w:rPr>
                <w:t>jhubbard@omm.com</w:t>
              </w:r>
            </w:hyperlink>
          </w:p>
        </w:tc>
      </w:tr>
      <w:tr w:rsidR="00152993" w14:paraId="362E3D30" w14:textId="77777777">
        <w:trPr>
          <w:trHeight w:val="350"/>
        </w:trPr>
        <w:tc>
          <w:tcPr>
            <w:tcW w:w="2880" w:type="dxa"/>
            <w:gridSpan w:val="2"/>
            <w:shd w:val="clear" w:color="auto" w:fill="FFFFFF"/>
            <w:vAlign w:val="center"/>
          </w:tcPr>
          <w:p w14:paraId="7E71DF8B" w14:textId="77777777" w:rsidR="00152993" w:rsidRPr="00EC55B3" w:rsidRDefault="00152993" w:rsidP="00EC55B3">
            <w:pPr>
              <w:pStyle w:val="Header"/>
            </w:pPr>
            <w:r w:rsidRPr="00EC55B3">
              <w:t>Company</w:t>
            </w:r>
          </w:p>
        </w:tc>
        <w:tc>
          <w:tcPr>
            <w:tcW w:w="7560" w:type="dxa"/>
            <w:gridSpan w:val="2"/>
            <w:vAlign w:val="center"/>
          </w:tcPr>
          <w:p w14:paraId="7199D932" w14:textId="4BDFEC7F" w:rsidR="00152993" w:rsidRDefault="003B1D7B">
            <w:pPr>
              <w:pStyle w:val="NormalArial"/>
            </w:pPr>
            <w:r>
              <w:t>Texas Industrial Energy Consumers (TIEC)</w:t>
            </w:r>
          </w:p>
        </w:tc>
      </w:tr>
      <w:tr w:rsidR="00152993" w14:paraId="52B9FA4F" w14:textId="77777777">
        <w:trPr>
          <w:trHeight w:val="350"/>
        </w:trPr>
        <w:tc>
          <w:tcPr>
            <w:tcW w:w="2880" w:type="dxa"/>
            <w:gridSpan w:val="2"/>
            <w:tcBorders>
              <w:bottom w:val="single" w:sz="4" w:space="0" w:color="auto"/>
            </w:tcBorders>
            <w:shd w:val="clear" w:color="auto" w:fill="FFFFFF"/>
            <w:vAlign w:val="center"/>
          </w:tcPr>
          <w:p w14:paraId="26EE352D" w14:textId="1DC71828" w:rsidR="00152993" w:rsidRPr="00EC55B3" w:rsidRDefault="0014211F" w:rsidP="00EC55B3">
            <w:pPr>
              <w:pStyle w:val="Header"/>
            </w:pPr>
            <w:r>
              <w:t>Phone</w:t>
            </w:r>
            <w:r w:rsidR="00152993" w:rsidRPr="00EC55B3">
              <w:t xml:space="preserve"> Number</w:t>
            </w:r>
          </w:p>
        </w:tc>
        <w:tc>
          <w:tcPr>
            <w:tcW w:w="7560" w:type="dxa"/>
            <w:gridSpan w:val="2"/>
            <w:tcBorders>
              <w:bottom w:val="single" w:sz="4" w:space="0" w:color="auto"/>
            </w:tcBorders>
            <w:vAlign w:val="center"/>
          </w:tcPr>
          <w:p w14:paraId="1B7AD7EA" w14:textId="1ED5CBF1" w:rsidR="00152993" w:rsidRDefault="00B55ECE">
            <w:pPr>
              <w:pStyle w:val="NormalArial"/>
            </w:pPr>
            <w:r>
              <w:t>512-964-0415</w:t>
            </w:r>
          </w:p>
        </w:tc>
      </w:tr>
      <w:tr w:rsidR="00075A94" w14:paraId="4FFF52A6" w14:textId="77777777">
        <w:trPr>
          <w:trHeight w:val="350"/>
        </w:trPr>
        <w:tc>
          <w:tcPr>
            <w:tcW w:w="2880" w:type="dxa"/>
            <w:gridSpan w:val="2"/>
            <w:tcBorders>
              <w:bottom w:val="single" w:sz="4" w:space="0" w:color="auto"/>
            </w:tcBorders>
            <w:shd w:val="clear" w:color="auto" w:fill="FFFFFF"/>
            <w:vAlign w:val="center"/>
          </w:tcPr>
          <w:p w14:paraId="056BD50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4D87B4F" w14:textId="290B3A81" w:rsidR="00075A94" w:rsidRDefault="0014211F">
            <w:pPr>
              <w:pStyle w:val="NormalArial"/>
            </w:pPr>
            <w:r>
              <w:t>Industrial Customers</w:t>
            </w:r>
          </w:p>
        </w:tc>
      </w:tr>
    </w:tbl>
    <w:p w14:paraId="11864D0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7120E5" w14:textId="77777777" w:rsidTr="00B5080A">
        <w:trPr>
          <w:trHeight w:val="422"/>
          <w:jc w:val="center"/>
        </w:trPr>
        <w:tc>
          <w:tcPr>
            <w:tcW w:w="10440" w:type="dxa"/>
            <w:vAlign w:val="center"/>
          </w:tcPr>
          <w:p w14:paraId="6846066B" w14:textId="77777777" w:rsidR="00075A94" w:rsidRPr="00075A94" w:rsidRDefault="00075A94" w:rsidP="00B5080A">
            <w:pPr>
              <w:pStyle w:val="Header"/>
              <w:jc w:val="center"/>
            </w:pPr>
            <w:r w:rsidRPr="00075A94">
              <w:t>Comments</w:t>
            </w:r>
          </w:p>
        </w:tc>
      </w:tr>
    </w:tbl>
    <w:p w14:paraId="4C07CBDB" w14:textId="77777777" w:rsidR="00152993" w:rsidRDefault="00152993">
      <w:pPr>
        <w:pStyle w:val="NormalArial"/>
      </w:pPr>
    </w:p>
    <w:p w14:paraId="7E1F2731" w14:textId="64BDF6CA" w:rsidR="00FC0DD1" w:rsidRDefault="0014211F" w:rsidP="00975B8B">
      <w:pPr>
        <w:pStyle w:val="NormalArial"/>
        <w:rPr>
          <w:rFonts w:cs="Arial"/>
          <w:color w:val="242424"/>
          <w:shd w:val="clear" w:color="auto" w:fill="FFFFFF"/>
        </w:rPr>
      </w:pPr>
      <w:r>
        <w:rPr>
          <w:rFonts w:cs="Arial"/>
          <w:color w:val="242424"/>
          <w:shd w:val="clear" w:color="auto" w:fill="FFFFFF"/>
        </w:rPr>
        <w:t xml:space="preserve">TIEC files these comments on top of ERCOT’s </w:t>
      </w:r>
      <w:r w:rsidR="00FD56E6">
        <w:rPr>
          <w:rFonts w:cs="Arial"/>
          <w:color w:val="242424"/>
          <w:shd w:val="clear" w:color="auto" w:fill="FFFFFF"/>
        </w:rPr>
        <w:t xml:space="preserve">comments from August 22, 2025.  TIEC </w:t>
      </w:r>
      <w:r w:rsidR="00F0548A">
        <w:rPr>
          <w:rFonts w:cs="Arial"/>
          <w:color w:val="242424"/>
          <w:shd w:val="clear" w:color="auto" w:fill="FFFFFF"/>
        </w:rPr>
        <w:t xml:space="preserve">recommends adjusting </w:t>
      </w:r>
      <w:r w:rsidR="008B2B8A">
        <w:rPr>
          <w:rFonts w:cs="Arial"/>
          <w:color w:val="242424"/>
          <w:shd w:val="clear" w:color="auto" w:fill="FFFFFF"/>
        </w:rPr>
        <w:t>the treatment of economic projects</w:t>
      </w:r>
      <w:r w:rsidR="006B4C2C">
        <w:rPr>
          <w:rFonts w:cs="Arial"/>
          <w:color w:val="242424"/>
          <w:shd w:val="clear" w:color="auto" w:fill="FFFFFF"/>
        </w:rPr>
        <w:t xml:space="preserve"> to accurately </w:t>
      </w:r>
      <w:r w:rsidR="00656265">
        <w:rPr>
          <w:rFonts w:cs="Arial"/>
          <w:color w:val="242424"/>
          <w:shd w:val="clear" w:color="auto" w:fill="FFFFFF"/>
        </w:rPr>
        <w:t>consider</w:t>
      </w:r>
      <w:r w:rsidR="006B4C2C">
        <w:rPr>
          <w:rFonts w:cs="Arial"/>
          <w:color w:val="242424"/>
          <w:shd w:val="clear" w:color="auto" w:fill="FFFFFF"/>
        </w:rPr>
        <w:t xml:space="preserve"> the benefit</w:t>
      </w:r>
      <w:r w:rsidR="00377956">
        <w:rPr>
          <w:rFonts w:cs="Arial"/>
          <w:color w:val="242424"/>
          <w:shd w:val="clear" w:color="auto" w:fill="FFFFFF"/>
        </w:rPr>
        <w:t xml:space="preserve"> that</w:t>
      </w:r>
      <w:r w:rsidR="00C90BF8">
        <w:rPr>
          <w:rFonts w:cs="Arial"/>
          <w:color w:val="242424"/>
          <w:shd w:val="clear" w:color="auto" w:fill="FFFFFF"/>
        </w:rPr>
        <w:t xml:space="preserve"> each </w:t>
      </w:r>
      <w:r w:rsidR="006B4C2C">
        <w:rPr>
          <w:rFonts w:cs="Arial"/>
          <w:color w:val="242424"/>
          <w:shd w:val="clear" w:color="auto" w:fill="FFFFFF"/>
        </w:rPr>
        <w:t xml:space="preserve">resiliency </w:t>
      </w:r>
      <w:r w:rsidR="00FC0DD1">
        <w:rPr>
          <w:rFonts w:cs="Arial"/>
          <w:color w:val="242424"/>
          <w:shd w:val="clear" w:color="auto" w:fill="FFFFFF"/>
        </w:rPr>
        <w:t>project provides</w:t>
      </w:r>
      <w:r w:rsidR="008B2B8A">
        <w:rPr>
          <w:rFonts w:cs="Arial"/>
          <w:color w:val="242424"/>
          <w:shd w:val="clear" w:color="auto" w:fill="FFFFFF"/>
        </w:rPr>
        <w:t xml:space="preserve">.  </w:t>
      </w:r>
    </w:p>
    <w:p w14:paraId="1673C718" w14:textId="77777777" w:rsidR="00FC0DD1" w:rsidRDefault="00FC0DD1" w:rsidP="00975B8B">
      <w:pPr>
        <w:pStyle w:val="NormalArial"/>
        <w:rPr>
          <w:rFonts w:cs="Arial"/>
          <w:color w:val="242424"/>
          <w:shd w:val="clear" w:color="auto" w:fill="FFFFFF"/>
        </w:rPr>
      </w:pPr>
    </w:p>
    <w:p w14:paraId="1B5E70E9" w14:textId="3327A0F2" w:rsidR="001D6C66" w:rsidRDefault="008B2B8A" w:rsidP="00975B8B">
      <w:pPr>
        <w:pStyle w:val="NormalArial"/>
        <w:rPr>
          <w:rFonts w:cs="Arial"/>
          <w:color w:val="242424"/>
          <w:shd w:val="clear" w:color="auto" w:fill="FFFFFF"/>
        </w:rPr>
      </w:pPr>
      <w:r>
        <w:rPr>
          <w:rFonts w:cs="Arial"/>
          <w:color w:val="242424"/>
          <w:shd w:val="clear" w:color="auto" w:fill="FFFFFF"/>
        </w:rPr>
        <w:t>Currently,</w:t>
      </w:r>
      <w:r w:rsidR="00FD56E6">
        <w:rPr>
          <w:rFonts w:cs="Arial"/>
          <w:color w:val="242424"/>
          <w:shd w:val="clear" w:color="auto" w:fill="FFFFFF"/>
        </w:rPr>
        <w:t xml:space="preserve"> </w:t>
      </w:r>
      <w:r w:rsidR="00716519">
        <w:rPr>
          <w:rFonts w:cs="Arial"/>
          <w:color w:val="242424"/>
          <w:shd w:val="clear" w:color="auto" w:fill="FFFFFF"/>
        </w:rPr>
        <w:t xml:space="preserve">the language in </w:t>
      </w:r>
      <w:r w:rsidR="00975B8B">
        <w:rPr>
          <w:rFonts w:cs="Arial"/>
          <w:color w:val="242424"/>
          <w:shd w:val="clear" w:color="auto" w:fill="FFFFFF"/>
        </w:rPr>
        <w:t>paragraphs</w:t>
      </w:r>
      <w:r w:rsidR="00C555E4">
        <w:rPr>
          <w:rFonts w:cs="Arial"/>
          <w:color w:val="242424"/>
          <w:shd w:val="clear" w:color="auto" w:fill="FFFFFF"/>
        </w:rPr>
        <w:t xml:space="preserve"> </w:t>
      </w:r>
      <w:r w:rsidR="00975B8B">
        <w:rPr>
          <w:rFonts w:cs="Arial"/>
          <w:color w:val="242424"/>
          <w:shd w:val="clear" w:color="auto" w:fill="FFFFFF"/>
        </w:rPr>
        <w:t>(7)</w:t>
      </w:r>
      <w:r w:rsidR="00C555E4">
        <w:rPr>
          <w:rFonts w:cs="Arial"/>
          <w:color w:val="242424"/>
          <w:shd w:val="clear" w:color="auto" w:fill="FFFFFF"/>
        </w:rPr>
        <w:t xml:space="preserve">(c) and </w:t>
      </w:r>
      <w:r w:rsidR="00975B8B">
        <w:rPr>
          <w:rFonts w:cs="Arial"/>
          <w:color w:val="242424"/>
          <w:shd w:val="clear" w:color="auto" w:fill="FFFFFF"/>
        </w:rPr>
        <w:t>(7)</w:t>
      </w:r>
      <w:r w:rsidR="00C555E4">
        <w:rPr>
          <w:rFonts w:cs="Arial"/>
          <w:color w:val="242424"/>
          <w:shd w:val="clear" w:color="auto" w:fill="FFFFFF"/>
        </w:rPr>
        <w:t xml:space="preserve">(d) </w:t>
      </w:r>
      <w:r w:rsidR="007F3EF6">
        <w:rPr>
          <w:rFonts w:cs="Arial"/>
          <w:color w:val="242424"/>
          <w:shd w:val="clear" w:color="auto" w:fill="FFFFFF"/>
        </w:rPr>
        <w:t>creates a “resiliency</w:t>
      </w:r>
      <w:r w:rsidR="00514E6E">
        <w:rPr>
          <w:rFonts w:cs="Arial"/>
          <w:color w:val="242424"/>
          <w:shd w:val="clear" w:color="auto" w:fill="FFFFFF"/>
        </w:rPr>
        <w:t>-</w:t>
      </w:r>
      <w:r w:rsidR="007F3EF6">
        <w:rPr>
          <w:rFonts w:cs="Arial"/>
          <w:color w:val="242424"/>
          <w:shd w:val="clear" w:color="auto" w:fill="FFFFFF"/>
        </w:rPr>
        <w:t xml:space="preserve">plus factor,” </w:t>
      </w:r>
      <w:r w:rsidR="00C555E4">
        <w:rPr>
          <w:rFonts w:cs="Arial"/>
          <w:color w:val="242424"/>
          <w:shd w:val="clear" w:color="auto" w:fill="FFFFFF"/>
        </w:rPr>
        <w:t>allow</w:t>
      </w:r>
      <w:r w:rsidR="007F3EF6">
        <w:rPr>
          <w:rFonts w:cs="Arial"/>
          <w:color w:val="242424"/>
          <w:shd w:val="clear" w:color="auto" w:fill="FFFFFF"/>
        </w:rPr>
        <w:t>ing</w:t>
      </w:r>
      <w:r w:rsidR="00C555E4">
        <w:rPr>
          <w:rFonts w:cs="Arial"/>
          <w:color w:val="242424"/>
          <w:shd w:val="clear" w:color="auto" w:fill="FFFFFF"/>
        </w:rPr>
        <w:t xml:space="preserve"> </w:t>
      </w:r>
      <w:r w:rsidR="00B64039">
        <w:rPr>
          <w:rFonts w:cs="Arial"/>
          <w:color w:val="242424"/>
          <w:shd w:val="clear" w:color="auto" w:fill="FFFFFF"/>
        </w:rPr>
        <w:t xml:space="preserve">ERCOT to endorse </w:t>
      </w:r>
      <w:r w:rsidR="0066298D">
        <w:rPr>
          <w:rFonts w:cs="Arial"/>
          <w:color w:val="242424"/>
          <w:shd w:val="clear" w:color="auto" w:fill="FFFFFF"/>
        </w:rPr>
        <w:t>project</w:t>
      </w:r>
      <w:r w:rsidR="009212A8">
        <w:rPr>
          <w:rFonts w:cs="Arial"/>
          <w:color w:val="242424"/>
          <w:shd w:val="clear" w:color="auto" w:fill="FFFFFF"/>
        </w:rPr>
        <w:t>s</w:t>
      </w:r>
      <w:r w:rsidR="0066298D">
        <w:rPr>
          <w:rFonts w:cs="Arial"/>
          <w:color w:val="242424"/>
          <w:shd w:val="clear" w:color="auto" w:fill="FFFFFF"/>
        </w:rPr>
        <w:t xml:space="preserve"> that address a resiliency issue identified in the </w:t>
      </w:r>
      <w:r w:rsidR="00975B8B" w:rsidRPr="00975B8B">
        <w:rPr>
          <w:rFonts w:cs="Arial"/>
          <w:color w:val="242424"/>
          <w:shd w:val="clear" w:color="auto" w:fill="FFFFFF"/>
        </w:rPr>
        <w:t xml:space="preserve">Grid Reliability and Resiliency Assessment </w:t>
      </w:r>
      <w:r w:rsidR="00975B8B">
        <w:rPr>
          <w:rFonts w:cs="Arial"/>
          <w:color w:val="242424"/>
          <w:shd w:val="clear" w:color="auto" w:fill="FFFFFF"/>
        </w:rPr>
        <w:t>(</w:t>
      </w:r>
      <w:r w:rsidR="0066298D">
        <w:rPr>
          <w:rFonts w:cs="Arial"/>
          <w:color w:val="242424"/>
          <w:shd w:val="clear" w:color="auto" w:fill="FFFFFF"/>
        </w:rPr>
        <w:t>GRRA</w:t>
      </w:r>
      <w:r w:rsidR="00975B8B">
        <w:rPr>
          <w:rFonts w:cs="Arial"/>
          <w:color w:val="242424"/>
          <w:shd w:val="clear" w:color="auto" w:fill="FFFFFF"/>
        </w:rPr>
        <w:t>)</w:t>
      </w:r>
      <w:r w:rsidR="0066298D">
        <w:rPr>
          <w:rFonts w:cs="Arial"/>
          <w:color w:val="242424"/>
          <w:shd w:val="clear" w:color="auto" w:fill="FFFFFF"/>
        </w:rPr>
        <w:t xml:space="preserve"> </w:t>
      </w:r>
      <w:r w:rsidR="009B3C78">
        <w:rPr>
          <w:rFonts w:cs="Arial"/>
          <w:color w:val="242424"/>
          <w:shd w:val="clear" w:color="auto" w:fill="FFFFFF"/>
        </w:rPr>
        <w:t>that</w:t>
      </w:r>
      <w:r w:rsidR="00EB12D4">
        <w:rPr>
          <w:rFonts w:cs="Arial"/>
          <w:color w:val="242424"/>
          <w:shd w:val="clear" w:color="auto" w:fill="FFFFFF"/>
        </w:rPr>
        <w:t xml:space="preserve"> </w:t>
      </w:r>
      <w:r w:rsidR="00B0189B">
        <w:rPr>
          <w:rFonts w:cs="Arial"/>
          <w:color w:val="242424"/>
          <w:shd w:val="clear" w:color="auto" w:fill="FFFFFF"/>
        </w:rPr>
        <w:t xml:space="preserve">fail </w:t>
      </w:r>
      <w:r w:rsidR="009212A8">
        <w:rPr>
          <w:rFonts w:cs="Arial"/>
          <w:color w:val="242424"/>
          <w:shd w:val="clear" w:color="auto" w:fill="FFFFFF"/>
        </w:rPr>
        <w:t xml:space="preserve">one of </w:t>
      </w:r>
      <w:r w:rsidR="00B0189B">
        <w:rPr>
          <w:rFonts w:cs="Arial"/>
          <w:color w:val="242424"/>
          <w:shd w:val="clear" w:color="auto" w:fill="FFFFFF"/>
        </w:rPr>
        <w:t xml:space="preserve">the </w:t>
      </w:r>
      <w:r w:rsidR="00CC3259">
        <w:rPr>
          <w:rFonts w:cs="Arial"/>
          <w:color w:val="242424"/>
          <w:shd w:val="clear" w:color="auto" w:fill="FFFFFF"/>
        </w:rPr>
        <w:t>economic analys</w:t>
      </w:r>
      <w:r w:rsidR="009212A8">
        <w:rPr>
          <w:rFonts w:cs="Arial"/>
          <w:color w:val="242424"/>
          <w:shd w:val="clear" w:color="auto" w:fill="FFFFFF"/>
        </w:rPr>
        <w:t>e</w:t>
      </w:r>
      <w:r w:rsidR="00CC3259">
        <w:rPr>
          <w:rFonts w:cs="Arial"/>
          <w:color w:val="242424"/>
          <w:shd w:val="clear" w:color="auto" w:fill="FFFFFF"/>
        </w:rPr>
        <w:t>s by 10% or less</w:t>
      </w:r>
      <w:r w:rsidR="004836B6">
        <w:rPr>
          <w:rFonts w:cs="Arial"/>
          <w:color w:val="242424"/>
          <w:shd w:val="clear" w:color="auto" w:fill="FFFFFF"/>
        </w:rPr>
        <w:t xml:space="preserve">.  </w:t>
      </w:r>
      <w:r w:rsidR="005E5830">
        <w:rPr>
          <w:rFonts w:cs="Arial"/>
          <w:color w:val="242424"/>
          <w:shd w:val="clear" w:color="auto" w:fill="FFFFFF"/>
        </w:rPr>
        <w:t xml:space="preserve">Notably, </w:t>
      </w:r>
      <w:r>
        <w:rPr>
          <w:rFonts w:cs="Arial"/>
          <w:color w:val="242424"/>
          <w:shd w:val="clear" w:color="auto" w:fill="FFFFFF"/>
        </w:rPr>
        <w:t>th</w:t>
      </w:r>
      <w:r w:rsidR="0017255B">
        <w:rPr>
          <w:rFonts w:cs="Arial"/>
          <w:color w:val="242424"/>
          <w:shd w:val="clear" w:color="auto" w:fill="FFFFFF"/>
        </w:rPr>
        <w:t>is approach</w:t>
      </w:r>
      <w:r w:rsidR="00FF0B3D">
        <w:rPr>
          <w:rFonts w:cs="Arial"/>
          <w:color w:val="242424"/>
          <w:shd w:val="clear" w:color="auto" w:fill="FFFFFF"/>
        </w:rPr>
        <w:t xml:space="preserve"> </w:t>
      </w:r>
      <w:r w:rsidR="0017255B">
        <w:rPr>
          <w:rFonts w:cs="Arial"/>
          <w:color w:val="242424"/>
          <w:shd w:val="clear" w:color="auto" w:fill="FFFFFF"/>
        </w:rPr>
        <w:t xml:space="preserve">is </w:t>
      </w:r>
      <w:r w:rsidR="00FF0B3D">
        <w:rPr>
          <w:rFonts w:cs="Arial"/>
          <w:color w:val="242424"/>
          <w:shd w:val="clear" w:color="auto" w:fill="FFFFFF"/>
        </w:rPr>
        <w:t>arbitrary</w:t>
      </w:r>
      <w:r w:rsidR="00C05AC0">
        <w:rPr>
          <w:rFonts w:cs="Arial"/>
          <w:color w:val="242424"/>
          <w:shd w:val="clear" w:color="auto" w:fill="FFFFFF"/>
        </w:rPr>
        <w:t xml:space="preserve"> </w:t>
      </w:r>
      <w:r w:rsidR="002930B7">
        <w:rPr>
          <w:rFonts w:cs="Arial"/>
          <w:color w:val="242424"/>
          <w:shd w:val="clear" w:color="auto" w:fill="FFFFFF"/>
        </w:rPr>
        <w:t>because it does not represent the actual value that the project provides to the system</w:t>
      </w:r>
      <w:r w:rsidR="00796857">
        <w:rPr>
          <w:rFonts w:cs="Arial"/>
          <w:color w:val="242424"/>
          <w:shd w:val="clear" w:color="auto" w:fill="FFFFFF"/>
        </w:rPr>
        <w:t>.</w:t>
      </w:r>
      <w:r w:rsidR="00FC0ABC" w:rsidRPr="00FC0ABC">
        <w:rPr>
          <w:rFonts w:cs="Arial"/>
          <w:color w:val="242424"/>
          <w:shd w:val="clear" w:color="auto" w:fill="FFFFFF"/>
        </w:rPr>
        <w:t xml:space="preserve"> </w:t>
      </w:r>
      <w:r w:rsidR="00FC0DD1">
        <w:rPr>
          <w:rFonts w:cs="Arial"/>
          <w:color w:val="242424"/>
          <w:shd w:val="clear" w:color="auto" w:fill="FFFFFF"/>
        </w:rPr>
        <w:t xml:space="preserve"> </w:t>
      </w:r>
      <w:r w:rsidR="00377956">
        <w:rPr>
          <w:rFonts w:cs="Arial"/>
          <w:color w:val="242424"/>
          <w:shd w:val="clear" w:color="auto" w:fill="FFFFFF"/>
        </w:rPr>
        <w:t>Instead</w:t>
      </w:r>
      <w:r w:rsidR="00421BFB">
        <w:rPr>
          <w:rFonts w:cs="Arial"/>
          <w:color w:val="242424"/>
          <w:shd w:val="clear" w:color="auto" w:fill="FFFFFF"/>
        </w:rPr>
        <w:t>, t</w:t>
      </w:r>
      <w:r w:rsidR="00525012">
        <w:rPr>
          <w:rFonts w:cs="Arial"/>
          <w:color w:val="242424"/>
          <w:shd w:val="clear" w:color="auto" w:fill="FFFFFF"/>
        </w:rPr>
        <w:t>h</w:t>
      </w:r>
      <w:r w:rsidR="00877BEB">
        <w:rPr>
          <w:rFonts w:cs="Arial"/>
          <w:color w:val="242424"/>
          <w:shd w:val="clear" w:color="auto" w:fill="FFFFFF"/>
        </w:rPr>
        <w:t>e proposed language assigns a</w:t>
      </w:r>
      <w:r w:rsidR="007827BC">
        <w:rPr>
          <w:rFonts w:cs="Arial"/>
          <w:color w:val="242424"/>
          <w:shd w:val="clear" w:color="auto" w:fill="FFFFFF"/>
        </w:rPr>
        <w:t xml:space="preserve"> value to the benefit </w:t>
      </w:r>
      <w:r w:rsidR="00BA7E0D">
        <w:rPr>
          <w:rFonts w:cs="Arial"/>
          <w:color w:val="242424"/>
          <w:shd w:val="clear" w:color="auto" w:fill="FFFFFF"/>
        </w:rPr>
        <w:t xml:space="preserve">that </w:t>
      </w:r>
      <w:r w:rsidR="007827BC">
        <w:rPr>
          <w:rFonts w:cs="Arial"/>
          <w:color w:val="242424"/>
          <w:shd w:val="clear" w:color="auto" w:fill="FFFFFF"/>
        </w:rPr>
        <w:t xml:space="preserve">a resiliency project provides </w:t>
      </w:r>
      <w:r w:rsidR="00FC0ABC">
        <w:rPr>
          <w:rFonts w:cs="Arial"/>
          <w:color w:val="242424"/>
          <w:shd w:val="clear" w:color="auto" w:fill="FFFFFF"/>
        </w:rPr>
        <w:t xml:space="preserve">based on the revenue requirement for the project.  </w:t>
      </w:r>
      <w:r w:rsidR="00C146F0">
        <w:rPr>
          <w:rFonts w:cs="Arial"/>
          <w:color w:val="242424"/>
          <w:shd w:val="clear" w:color="auto" w:fill="FFFFFF"/>
        </w:rPr>
        <w:t xml:space="preserve">This </w:t>
      </w:r>
      <w:r w:rsidR="00741D9A">
        <w:rPr>
          <w:rFonts w:cs="Arial"/>
          <w:color w:val="242424"/>
          <w:shd w:val="clear" w:color="auto" w:fill="FFFFFF"/>
        </w:rPr>
        <w:t>is problematic</w:t>
      </w:r>
      <w:r w:rsidR="00C146F0">
        <w:rPr>
          <w:rFonts w:cs="Arial"/>
          <w:color w:val="242424"/>
          <w:shd w:val="clear" w:color="auto" w:fill="FFFFFF"/>
        </w:rPr>
        <w:t xml:space="preserve"> because </w:t>
      </w:r>
      <w:r w:rsidR="006B4A54">
        <w:rPr>
          <w:rFonts w:cs="Arial"/>
          <w:color w:val="242424"/>
          <w:shd w:val="clear" w:color="auto" w:fill="FFFFFF"/>
        </w:rPr>
        <w:t xml:space="preserve">it will over-emphasize the reliability benefit </w:t>
      </w:r>
      <w:r w:rsidR="00741D9A">
        <w:rPr>
          <w:rFonts w:cs="Arial"/>
          <w:color w:val="242424"/>
          <w:shd w:val="clear" w:color="auto" w:fill="FFFFFF"/>
        </w:rPr>
        <w:t>of</w:t>
      </w:r>
      <w:r w:rsidR="006B4A54">
        <w:rPr>
          <w:rFonts w:cs="Arial"/>
          <w:color w:val="242424"/>
          <w:shd w:val="clear" w:color="auto" w:fill="FFFFFF"/>
        </w:rPr>
        <w:t xml:space="preserve"> an expensive project and under-emphasize the benefit </w:t>
      </w:r>
      <w:r w:rsidR="00741D9A">
        <w:rPr>
          <w:rFonts w:cs="Arial"/>
          <w:color w:val="242424"/>
          <w:shd w:val="clear" w:color="auto" w:fill="FFFFFF"/>
        </w:rPr>
        <w:t>of a</w:t>
      </w:r>
      <w:r w:rsidR="004A17EA">
        <w:rPr>
          <w:rFonts w:cs="Arial"/>
          <w:color w:val="242424"/>
          <w:shd w:val="clear" w:color="auto" w:fill="FFFFFF"/>
        </w:rPr>
        <w:t xml:space="preserve"> low-cost </w:t>
      </w:r>
      <w:r w:rsidR="00741D9A">
        <w:rPr>
          <w:rFonts w:cs="Arial"/>
          <w:color w:val="242424"/>
          <w:shd w:val="clear" w:color="auto" w:fill="FFFFFF"/>
        </w:rPr>
        <w:t xml:space="preserve">project, even if the end-result is identical from a resiliency perspective.  </w:t>
      </w:r>
      <w:r w:rsidR="0077224B">
        <w:rPr>
          <w:rFonts w:cs="Arial"/>
          <w:color w:val="242424"/>
          <w:shd w:val="clear" w:color="auto" w:fill="FFFFFF"/>
        </w:rPr>
        <w:t xml:space="preserve">For example, </w:t>
      </w:r>
      <w:r w:rsidR="008E017C">
        <w:rPr>
          <w:rFonts w:cs="Arial"/>
          <w:color w:val="242424"/>
          <w:shd w:val="clear" w:color="auto" w:fill="FFFFFF"/>
        </w:rPr>
        <w:t xml:space="preserve">in the 2024 GRRA, one of the hurricane scenario solutions </w:t>
      </w:r>
      <w:r w:rsidR="00BA7E0D">
        <w:rPr>
          <w:rFonts w:cs="Arial"/>
          <w:color w:val="242424"/>
          <w:shd w:val="clear" w:color="auto" w:fill="FFFFFF"/>
        </w:rPr>
        <w:t xml:space="preserve">involves </w:t>
      </w:r>
      <w:r w:rsidR="00EF1E38">
        <w:rPr>
          <w:rFonts w:cs="Arial"/>
          <w:color w:val="242424"/>
          <w:shd w:val="clear" w:color="auto" w:fill="FFFFFF"/>
        </w:rPr>
        <w:t>hardening specific substations</w:t>
      </w:r>
      <w:r w:rsidR="00B21F63">
        <w:rPr>
          <w:rFonts w:cs="Arial"/>
          <w:color w:val="242424"/>
          <w:shd w:val="clear" w:color="auto" w:fill="FFFFFF"/>
        </w:rPr>
        <w:t xml:space="preserve">.  </w:t>
      </w:r>
      <w:r w:rsidR="00436127">
        <w:rPr>
          <w:rFonts w:cs="Arial"/>
          <w:color w:val="242424"/>
          <w:shd w:val="clear" w:color="auto" w:fill="FFFFFF"/>
        </w:rPr>
        <w:t xml:space="preserve">Assume there are two potential projects that both include </w:t>
      </w:r>
      <w:r w:rsidR="0059241F">
        <w:rPr>
          <w:rFonts w:cs="Arial"/>
          <w:color w:val="242424"/>
          <w:shd w:val="clear" w:color="auto" w:fill="FFFFFF"/>
        </w:rPr>
        <w:t xml:space="preserve">hardening </w:t>
      </w:r>
      <w:r w:rsidR="00436127">
        <w:rPr>
          <w:rFonts w:cs="Arial"/>
          <w:color w:val="242424"/>
          <w:shd w:val="clear" w:color="auto" w:fill="FFFFFF"/>
        </w:rPr>
        <w:t xml:space="preserve">the </w:t>
      </w:r>
      <w:r w:rsidR="006633C3">
        <w:rPr>
          <w:rFonts w:cs="Arial"/>
          <w:color w:val="242424"/>
          <w:shd w:val="clear" w:color="auto" w:fill="FFFFFF"/>
        </w:rPr>
        <w:t xml:space="preserve">same </w:t>
      </w:r>
      <w:r w:rsidR="00436127">
        <w:rPr>
          <w:rFonts w:cs="Arial"/>
          <w:color w:val="242424"/>
          <w:shd w:val="clear" w:color="auto" w:fill="FFFFFF"/>
        </w:rPr>
        <w:t>specific substation</w:t>
      </w:r>
      <w:r w:rsidR="00047F8B">
        <w:rPr>
          <w:rFonts w:cs="Arial"/>
          <w:color w:val="242424"/>
          <w:shd w:val="clear" w:color="auto" w:fill="FFFFFF"/>
        </w:rPr>
        <w:t xml:space="preserve"> as a part of </w:t>
      </w:r>
      <w:proofErr w:type="gramStart"/>
      <w:r w:rsidR="00047F8B">
        <w:rPr>
          <w:rFonts w:cs="Arial"/>
          <w:color w:val="242424"/>
          <w:shd w:val="clear" w:color="auto" w:fill="FFFFFF"/>
        </w:rPr>
        <w:t>a line</w:t>
      </w:r>
      <w:proofErr w:type="gramEnd"/>
      <w:r w:rsidR="00047F8B">
        <w:rPr>
          <w:rFonts w:cs="Arial"/>
          <w:color w:val="242424"/>
          <w:shd w:val="clear" w:color="auto" w:fill="FFFFFF"/>
        </w:rPr>
        <w:t xml:space="preserve"> reconductoring/rebuild</w:t>
      </w:r>
      <w:r w:rsidR="00436127">
        <w:rPr>
          <w:rFonts w:cs="Arial"/>
          <w:color w:val="242424"/>
          <w:shd w:val="clear" w:color="auto" w:fill="FFFFFF"/>
        </w:rPr>
        <w:t xml:space="preserve">, among other things, </w:t>
      </w:r>
      <w:r w:rsidR="00C16219">
        <w:rPr>
          <w:rFonts w:cs="Arial"/>
          <w:color w:val="242424"/>
          <w:shd w:val="clear" w:color="auto" w:fill="FFFFFF"/>
        </w:rPr>
        <w:t>but one costs $1</w:t>
      </w:r>
      <w:r w:rsidR="00986891">
        <w:rPr>
          <w:rFonts w:cs="Arial"/>
          <w:color w:val="242424"/>
          <w:shd w:val="clear" w:color="auto" w:fill="FFFFFF"/>
        </w:rPr>
        <w:t xml:space="preserve">00 million and the other costs $1 billion.  </w:t>
      </w:r>
      <w:r w:rsidR="00734181">
        <w:rPr>
          <w:rFonts w:cs="Arial"/>
          <w:color w:val="242424"/>
          <w:shd w:val="clear" w:color="auto" w:fill="FFFFFF"/>
        </w:rPr>
        <w:t xml:space="preserve">Addressing the resiliency issue is worth </w:t>
      </w:r>
      <w:r w:rsidR="007D7465">
        <w:rPr>
          <w:rFonts w:cs="Arial"/>
          <w:color w:val="242424"/>
          <w:shd w:val="clear" w:color="auto" w:fill="FFFFFF"/>
        </w:rPr>
        <w:t>$10 million in one scenario and $100 million in the other but</w:t>
      </w:r>
      <w:r w:rsidR="00BE47A0">
        <w:rPr>
          <w:rFonts w:cs="Arial"/>
          <w:color w:val="242424"/>
          <w:shd w:val="clear" w:color="auto" w:fill="FFFFFF"/>
        </w:rPr>
        <w:t>,</w:t>
      </w:r>
      <w:r w:rsidR="007D7465">
        <w:rPr>
          <w:rFonts w:cs="Arial"/>
          <w:color w:val="242424"/>
          <w:shd w:val="clear" w:color="auto" w:fill="FFFFFF"/>
        </w:rPr>
        <w:t xml:space="preserve"> </w:t>
      </w:r>
      <w:r w:rsidR="00EE5BFF">
        <w:rPr>
          <w:rFonts w:cs="Arial"/>
          <w:color w:val="242424"/>
          <w:shd w:val="clear" w:color="auto" w:fill="FFFFFF"/>
        </w:rPr>
        <w:t xml:space="preserve">under either scenario, </w:t>
      </w:r>
      <w:r w:rsidR="007D7465">
        <w:rPr>
          <w:rFonts w:cs="Arial"/>
          <w:color w:val="242424"/>
          <w:shd w:val="clear" w:color="auto" w:fill="FFFFFF"/>
        </w:rPr>
        <w:t xml:space="preserve">the system </w:t>
      </w:r>
      <w:r w:rsidR="00EE5BFF">
        <w:rPr>
          <w:rFonts w:cs="Arial"/>
          <w:color w:val="242424"/>
          <w:shd w:val="clear" w:color="auto" w:fill="FFFFFF"/>
        </w:rPr>
        <w:t>would only</w:t>
      </w:r>
      <w:r w:rsidR="007D7465">
        <w:rPr>
          <w:rFonts w:cs="Arial"/>
          <w:color w:val="242424"/>
          <w:shd w:val="clear" w:color="auto" w:fill="FFFFFF"/>
        </w:rPr>
        <w:t xml:space="preserve"> receiv</w:t>
      </w:r>
      <w:r w:rsidR="00EE5BFF">
        <w:rPr>
          <w:rFonts w:cs="Arial"/>
          <w:color w:val="242424"/>
          <w:shd w:val="clear" w:color="auto" w:fill="FFFFFF"/>
        </w:rPr>
        <w:t>e</w:t>
      </w:r>
      <w:r w:rsidR="007D7465">
        <w:rPr>
          <w:rFonts w:cs="Arial"/>
          <w:color w:val="242424"/>
          <w:shd w:val="clear" w:color="auto" w:fill="FFFFFF"/>
        </w:rPr>
        <w:t xml:space="preserve"> the benefit of a hardened substation.  </w:t>
      </w:r>
    </w:p>
    <w:p w14:paraId="551EF95E" w14:textId="77777777" w:rsidR="00454C58" w:rsidRDefault="00454C58" w:rsidP="00975B8B">
      <w:pPr>
        <w:pStyle w:val="NormalArial"/>
        <w:rPr>
          <w:rFonts w:cs="Arial"/>
          <w:color w:val="242424"/>
          <w:shd w:val="clear" w:color="auto" w:fill="FFFFFF"/>
        </w:rPr>
      </w:pPr>
    </w:p>
    <w:p w14:paraId="0752FC57" w14:textId="125629D3" w:rsidR="007F3EF6" w:rsidRPr="00F3553D" w:rsidRDefault="00202006" w:rsidP="00975B8B">
      <w:pPr>
        <w:pStyle w:val="NormalArial"/>
        <w:rPr>
          <w:rFonts w:cs="Arial"/>
          <w:color w:val="242424"/>
          <w:shd w:val="clear" w:color="auto" w:fill="FFFFFF"/>
        </w:rPr>
      </w:pPr>
      <w:r>
        <w:rPr>
          <w:rFonts w:cs="Arial"/>
          <w:color w:val="242424"/>
          <w:shd w:val="clear" w:color="auto" w:fill="FFFFFF"/>
        </w:rPr>
        <w:t>Instead of</w:t>
      </w:r>
      <w:r w:rsidR="006C03AD">
        <w:rPr>
          <w:rFonts w:cs="Arial"/>
          <w:color w:val="242424"/>
          <w:shd w:val="clear" w:color="auto" w:fill="FFFFFF"/>
        </w:rPr>
        <w:t xml:space="preserve"> basing the value of a resiliency project on </w:t>
      </w:r>
      <w:r w:rsidR="00D61998">
        <w:rPr>
          <w:rFonts w:cs="Arial"/>
          <w:color w:val="242424"/>
          <w:shd w:val="clear" w:color="auto" w:fill="FFFFFF"/>
        </w:rPr>
        <w:t xml:space="preserve">an arbitrary percentage </w:t>
      </w:r>
      <w:r w:rsidR="00497C45">
        <w:rPr>
          <w:rFonts w:cs="Arial"/>
          <w:color w:val="242424"/>
          <w:shd w:val="clear" w:color="auto" w:fill="FFFFFF"/>
        </w:rPr>
        <w:t xml:space="preserve">of the project’s </w:t>
      </w:r>
      <w:r w:rsidR="006C03AD">
        <w:rPr>
          <w:rFonts w:cs="Arial"/>
          <w:color w:val="242424"/>
          <w:shd w:val="clear" w:color="auto" w:fill="FFFFFF"/>
        </w:rPr>
        <w:t xml:space="preserve">revenue requirement, </w:t>
      </w:r>
      <w:r w:rsidR="00C73823">
        <w:rPr>
          <w:rFonts w:cs="Arial"/>
          <w:color w:val="242424"/>
          <w:shd w:val="clear" w:color="auto" w:fill="FFFFFF"/>
        </w:rPr>
        <w:t xml:space="preserve">ERCOT should </w:t>
      </w:r>
      <w:r w:rsidR="00497C45">
        <w:rPr>
          <w:rFonts w:cs="Arial"/>
          <w:color w:val="242424"/>
          <w:shd w:val="clear" w:color="auto" w:fill="FFFFFF"/>
        </w:rPr>
        <w:t>c</w:t>
      </w:r>
      <w:r w:rsidR="002B49F8">
        <w:rPr>
          <w:rFonts w:cs="Arial"/>
          <w:color w:val="242424"/>
          <w:shd w:val="clear" w:color="auto" w:fill="FFFFFF"/>
        </w:rPr>
        <w:t xml:space="preserve">onsider the </w:t>
      </w:r>
      <w:r w:rsidR="00336451">
        <w:rPr>
          <w:rFonts w:cs="Arial"/>
          <w:color w:val="242424"/>
          <w:shd w:val="clear" w:color="auto" w:fill="FFFFFF"/>
        </w:rPr>
        <w:t>resiliency benefit a project provides</w:t>
      </w:r>
      <w:r w:rsidR="00DE0200">
        <w:rPr>
          <w:rFonts w:cs="Arial"/>
          <w:color w:val="242424"/>
          <w:shd w:val="clear" w:color="auto" w:fill="FFFFFF"/>
        </w:rPr>
        <w:t xml:space="preserve">.  </w:t>
      </w:r>
      <w:r w:rsidR="00846E02">
        <w:rPr>
          <w:rFonts w:cs="Arial"/>
          <w:color w:val="242424"/>
          <w:shd w:val="clear" w:color="auto" w:fill="FFFFFF"/>
        </w:rPr>
        <w:t>This can be calculated by multi</w:t>
      </w:r>
      <w:r w:rsidR="00853042">
        <w:rPr>
          <w:rFonts w:cs="Arial"/>
          <w:color w:val="242424"/>
          <w:shd w:val="clear" w:color="auto" w:fill="FFFFFF"/>
        </w:rPr>
        <w:t xml:space="preserve">plying the </w:t>
      </w:r>
      <w:r w:rsidR="002B49F8">
        <w:rPr>
          <w:rFonts w:cs="Arial"/>
          <w:color w:val="242424"/>
          <w:shd w:val="clear" w:color="auto" w:fill="FFFFFF"/>
        </w:rPr>
        <w:t xml:space="preserve">probability of the particular resiliency event occurring </w:t>
      </w:r>
      <w:r w:rsidR="00853042">
        <w:rPr>
          <w:rFonts w:cs="Arial"/>
          <w:color w:val="242424"/>
          <w:shd w:val="clear" w:color="auto" w:fill="FFFFFF"/>
        </w:rPr>
        <w:t>and the</w:t>
      </w:r>
      <w:r w:rsidR="002B49F8">
        <w:rPr>
          <w:rFonts w:cs="Arial"/>
          <w:color w:val="242424"/>
          <w:shd w:val="clear" w:color="auto" w:fill="FFFFFF"/>
        </w:rPr>
        <w:t xml:space="preserve"> impact of such an event</w:t>
      </w:r>
      <w:r w:rsidR="00B5603F">
        <w:rPr>
          <w:rFonts w:cs="Arial"/>
          <w:color w:val="242424"/>
          <w:shd w:val="clear" w:color="auto" w:fill="FFFFFF"/>
        </w:rPr>
        <w:t xml:space="preserve"> (either to production costs of the system or costs to consumers)</w:t>
      </w:r>
      <w:r w:rsidR="002B49F8">
        <w:rPr>
          <w:rFonts w:cs="Arial"/>
          <w:color w:val="242424"/>
          <w:shd w:val="clear" w:color="auto" w:fill="FFFFFF"/>
        </w:rPr>
        <w:t xml:space="preserve">. </w:t>
      </w:r>
      <w:r w:rsidR="004F7976">
        <w:rPr>
          <w:rFonts w:cs="Arial"/>
          <w:color w:val="242424"/>
          <w:shd w:val="clear" w:color="auto" w:fill="FFFFFF"/>
        </w:rPr>
        <w:t xml:space="preserve"> </w:t>
      </w:r>
      <w:r w:rsidR="00A110DA">
        <w:rPr>
          <w:rFonts w:cs="Arial"/>
          <w:color w:val="242424"/>
          <w:shd w:val="clear" w:color="auto" w:fill="FFFFFF"/>
        </w:rPr>
        <w:t xml:space="preserve">For instance, if hardening a substation </w:t>
      </w:r>
      <w:r w:rsidR="003E3A68">
        <w:rPr>
          <w:rFonts w:cs="Arial"/>
          <w:color w:val="242424"/>
          <w:shd w:val="clear" w:color="auto" w:fill="FFFFFF"/>
        </w:rPr>
        <w:t>helps avoid</w:t>
      </w:r>
      <w:r w:rsidR="002600FF">
        <w:rPr>
          <w:rFonts w:cs="Arial"/>
          <w:color w:val="242424"/>
          <w:shd w:val="clear" w:color="auto" w:fill="FFFFFF"/>
        </w:rPr>
        <w:t xml:space="preserve"> a</w:t>
      </w:r>
      <w:r w:rsidR="0044344A">
        <w:rPr>
          <w:rFonts w:cs="Arial"/>
          <w:color w:val="242424"/>
          <w:shd w:val="clear" w:color="auto" w:fill="FFFFFF"/>
        </w:rPr>
        <w:t xml:space="preserve"> </w:t>
      </w:r>
      <w:proofErr w:type="gramStart"/>
      <w:r w:rsidR="003F034C">
        <w:rPr>
          <w:rFonts w:cs="Arial"/>
          <w:color w:val="242424"/>
          <w:shd w:val="clear" w:color="auto" w:fill="FFFFFF"/>
        </w:rPr>
        <w:t>10 hour</w:t>
      </w:r>
      <w:proofErr w:type="gramEnd"/>
      <w:r w:rsidR="003F034C">
        <w:rPr>
          <w:rFonts w:cs="Arial"/>
          <w:color w:val="242424"/>
          <w:shd w:val="clear" w:color="auto" w:fill="FFFFFF"/>
        </w:rPr>
        <w:t xml:space="preserve"> </w:t>
      </w:r>
      <w:r w:rsidR="0044344A">
        <w:rPr>
          <w:rFonts w:cs="Arial"/>
          <w:color w:val="242424"/>
          <w:shd w:val="clear" w:color="auto" w:fill="FFFFFF"/>
        </w:rPr>
        <w:t xml:space="preserve">50 MW outage that has a 1-in-100 chance of occurring, </w:t>
      </w:r>
      <w:r w:rsidR="00336451">
        <w:rPr>
          <w:rFonts w:cs="Arial"/>
          <w:color w:val="242424"/>
          <w:shd w:val="clear" w:color="auto" w:fill="FFFFFF"/>
        </w:rPr>
        <w:t xml:space="preserve">the project would </w:t>
      </w:r>
      <w:r w:rsidR="00336451">
        <w:rPr>
          <w:rFonts w:cs="Arial"/>
          <w:color w:val="242424"/>
          <w:shd w:val="clear" w:color="auto" w:fill="FFFFFF"/>
        </w:rPr>
        <w:lastRenderedPageBreak/>
        <w:t xml:space="preserve">have a </w:t>
      </w:r>
      <w:r w:rsidR="00853042">
        <w:rPr>
          <w:rFonts w:cs="Arial"/>
          <w:color w:val="242424"/>
          <w:shd w:val="clear" w:color="auto" w:fill="FFFFFF"/>
        </w:rPr>
        <w:t xml:space="preserve">resiliency benefit </w:t>
      </w:r>
      <w:r w:rsidR="00B5603F">
        <w:rPr>
          <w:rFonts w:cs="Arial"/>
          <w:color w:val="242424"/>
          <w:shd w:val="clear" w:color="auto" w:fill="FFFFFF"/>
        </w:rPr>
        <w:t xml:space="preserve">to consumers </w:t>
      </w:r>
      <w:r w:rsidR="00853042">
        <w:rPr>
          <w:rFonts w:cs="Arial"/>
          <w:color w:val="242424"/>
          <w:shd w:val="clear" w:color="auto" w:fill="FFFFFF"/>
        </w:rPr>
        <w:t>of $</w:t>
      </w:r>
      <w:r w:rsidR="00B5603F">
        <w:rPr>
          <w:rFonts w:cs="Arial"/>
          <w:color w:val="242424"/>
          <w:shd w:val="clear" w:color="auto" w:fill="FFFFFF"/>
        </w:rPr>
        <w:t>25</w:t>
      </w:r>
      <w:r w:rsidR="002179D7">
        <w:rPr>
          <w:rFonts w:cs="Arial"/>
          <w:color w:val="242424"/>
          <w:shd w:val="clear" w:color="auto" w:fill="FFFFFF"/>
        </w:rPr>
        <w:t>,</w:t>
      </w:r>
      <w:r w:rsidR="00B5603F">
        <w:rPr>
          <w:rFonts w:cs="Arial"/>
          <w:color w:val="242424"/>
          <w:shd w:val="clear" w:color="auto" w:fill="FFFFFF"/>
        </w:rPr>
        <w:t>0</w:t>
      </w:r>
      <w:r w:rsidR="00476B06">
        <w:rPr>
          <w:rFonts w:cs="Arial"/>
          <w:color w:val="242424"/>
          <w:shd w:val="clear" w:color="auto" w:fill="FFFFFF"/>
        </w:rPr>
        <w:t>00</w:t>
      </w:r>
      <w:r w:rsidR="00C608A2">
        <w:rPr>
          <w:rStyle w:val="FootnoteReference"/>
          <w:rFonts w:cs="Arial"/>
          <w:color w:val="242424"/>
          <w:shd w:val="clear" w:color="auto" w:fill="FFFFFF"/>
        </w:rPr>
        <w:footnoteReference w:id="1"/>
      </w:r>
      <w:r w:rsidR="002E3FD3">
        <w:rPr>
          <w:rFonts w:cs="Arial"/>
          <w:color w:val="242424"/>
          <w:shd w:val="clear" w:color="auto" w:fill="FFFFFF"/>
        </w:rPr>
        <w:t xml:space="preserve">.  </w:t>
      </w:r>
      <w:r w:rsidR="005151B0">
        <w:rPr>
          <w:rFonts w:cs="Arial"/>
          <w:color w:val="242424"/>
          <w:shd w:val="clear" w:color="auto" w:fill="FFFFFF"/>
        </w:rPr>
        <w:t>Notably, this approach</w:t>
      </w:r>
      <w:r w:rsidR="000E2E56">
        <w:rPr>
          <w:rFonts w:cs="Arial"/>
          <w:color w:val="242424"/>
          <w:shd w:val="clear" w:color="auto" w:fill="FFFFFF"/>
        </w:rPr>
        <w:t xml:space="preserve"> treats potential resiliency solutions in a consistent manner</w:t>
      </w:r>
      <w:r w:rsidR="00D20857">
        <w:rPr>
          <w:rFonts w:cs="Arial"/>
          <w:color w:val="242424"/>
          <w:shd w:val="clear" w:color="auto" w:fill="FFFFFF"/>
        </w:rPr>
        <w:t xml:space="preserve">, where solving a resiliency issue will have the same value, regardless of how the project achieves that goal.  </w:t>
      </w:r>
      <w:r w:rsidR="00F3553D">
        <w:rPr>
          <w:rFonts w:cs="Arial"/>
          <w:color w:val="242424"/>
          <w:shd w:val="clear" w:color="auto" w:fill="FFFFFF"/>
        </w:rPr>
        <w:t>Additionally, this approach avoids forcing ERCOT to inadvertently endorse a costly, low-probability tail event by taking in</w:t>
      </w:r>
      <w:r w:rsidR="00F6539D">
        <w:rPr>
          <w:rFonts w:cs="Arial"/>
          <w:color w:val="242424"/>
          <w:shd w:val="clear" w:color="auto" w:fill="FFFFFF"/>
        </w:rPr>
        <w:t>to account</w:t>
      </w:r>
      <w:r w:rsidR="005151B0">
        <w:rPr>
          <w:rFonts w:cs="Arial"/>
          <w:color w:val="242424"/>
          <w:shd w:val="clear" w:color="auto" w:fill="FFFFFF"/>
        </w:rPr>
        <w:t xml:space="preserve"> </w:t>
      </w:r>
      <w:r w:rsidR="00C90BF8">
        <w:rPr>
          <w:rFonts w:cs="Arial"/>
          <w:color w:val="242424"/>
          <w:shd w:val="clear" w:color="auto" w:fill="FFFFFF"/>
        </w:rPr>
        <w:t xml:space="preserve">the probability of resiliency event.  </w:t>
      </w:r>
    </w:p>
    <w:p w14:paraId="4C342312" w14:textId="37332D95" w:rsidR="009F5A2D" w:rsidRDefault="009F5A2D" w:rsidP="0064113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27739962" w14:textId="77777777" w:rsidTr="00275BE7">
        <w:trPr>
          <w:trHeight w:val="350"/>
        </w:trPr>
        <w:tc>
          <w:tcPr>
            <w:tcW w:w="10440" w:type="dxa"/>
            <w:tcBorders>
              <w:bottom w:val="single" w:sz="4" w:space="0" w:color="auto"/>
            </w:tcBorders>
            <w:shd w:val="clear" w:color="auto" w:fill="FFFFFF"/>
            <w:vAlign w:val="center"/>
          </w:tcPr>
          <w:p w14:paraId="20BDABC6" w14:textId="77777777" w:rsidR="009F5A2D" w:rsidRDefault="009F5A2D" w:rsidP="00BE47A0">
            <w:pPr>
              <w:pStyle w:val="Header"/>
              <w:jc w:val="center"/>
            </w:pPr>
            <w:r>
              <w:t>Revised Cover Page Language</w:t>
            </w:r>
          </w:p>
        </w:tc>
      </w:tr>
    </w:tbl>
    <w:p w14:paraId="18CFFEE6" w14:textId="77777777" w:rsidR="009F5A2D" w:rsidRDefault="009F5A2D" w:rsidP="009F5A2D">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0938BCA2" w14:textId="77777777" w:rsidTr="00275BE7">
        <w:trPr>
          <w:trHeight w:val="350"/>
        </w:trPr>
        <w:tc>
          <w:tcPr>
            <w:tcW w:w="10440" w:type="dxa"/>
            <w:tcBorders>
              <w:bottom w:val="single" w:sz="4" w:space="0" w:color="auto"/>
            </w:tcBorders>
            <w:shd w:val="clear" w:color="auto" w:fill="FFFFFF"/>
            <w:vAlign w:val="center"/>
          </w:tcPr>
          <w:p w14:paraId="7E727D2A" w14:textId="77777777" w:rsidR="009F5A2D" w:rsidRDefault="009F5A2D" w:rsidP="00275BE7">
            <w:pPr>
              <w:pStyle w:val="Header"/>
              <w:jc w:val="center"/>
            </w:pPr>
            <w:r>
              <w:t>Revised Proposed Protocol Language</w:t>
            </w:r>
          </w:p>
        </w:tc>
      </w:tr>
    </w:tbl>
    <w:p w14:paraId="5EC0F1BC" w14:textId="77777777" w:rsidR="00580C6B" w:rsidRDefault="00580C6B" w:rsidP="00580C6B">
      <w:pPr>
        <w:pStyle w:val="H3"/>
      </w:pPr>
      <w:bookmarkStart w:id="0" w:name="_Toc114235793"/>
      <w:bookmarkStart w:id="1" w:name="_Toc144691966"/>
      <w:bookmarkStart w:id="2" w:name="_Toc204048576"/>
      <w:bookmarkStart w:id="3" w:name="_Toc400526178"/>
      <w:bookmarkStart w:id="4" w:name="_Toc405534496"/>
      <w:bookmarkStart w:id="5" w:name="_Toc406570509"/>
      <w:bookmarkStart w:id="6" w:name="_Toc410910661"/>
      <w:bookmarkStart w:id="7" w:name="_Toc411841089"/>
      <w:bookmarkStart w:id="8" w:name="_Toc422147051"/>
      <w:bookmarkStart w:id="9" w:name="_Toc433020647"/>
      <w:bookmarkStart w:id="10" w:name="_Toc437262088"/>
      <w:bookmarkStart w:id="11" w:name="_Toc478375265"/>
      <w:bookmarkStart w:id="12" w:name="_Toc189040228"/>
      <w:bookmarkStart w:id="13" w:name="_Hlk205980229"/>
      <w:r>
        <w:t>3.11.2</w:t>
      </w:r>
      <w:r>
        <w:tab/>
        <w:t>Planning Criteria</w:t>
      </w:r>
      <w:bookmarkEnd w:id="0"/>
      <w:bookmarkEnd w:id="1"/>
      <w:bookmarkEnd w:id="2"/>
      <w:bookmarkEnd w:id="3"/>
      <w:bookmarkEnd w:id="4"/>
      <w:bookmarkEnd w:id="5"/>
      <w:bookmarkEnd w:id="6"/>
      <w:bookmarkEnd w:id="7"/>
      <w:bookmarkEnd w:id="8"/>
      <w:bookmarkEnd w:id="9"/>
      <w:bookmarkEnd w:id="10"/>
      <w:bookmarkEnd w:id="11"/>
      <w:bookmarkEnd w:id="12"/>
    </w:p>
    <w:p w14:paraId="2B069769" w14:textId="77777777" w:rsidR="00580C6B" w:rsidRDefault="00580C6B" w:rsidP="00580C6B">
      <w:pPr>
        <w:pStyle w:val="BodyTextNumbered"/>
      </w:pPr>
      <w:r>
        <w:t>(1)</w:t>
      </w:r>
      <w:r>
        <w:tab/>
        <w:t>ERCOT and Transmission Service Providers (TSPs) shall evaluate the need for transmission system improvements and</w:t>
      </w:r>
      <w:del w:id="14" w:author="ERCOT" w:date="2025-04-14T11:56:00Z">
        <w:r w:rsidDel="00EC7204">
          <w:delText xml:space="preserve"> shall evaluate</w:delText>
        </w:r>
      </w:del>
      <w:r>
        <w:t xml:space="preserve"> the relative value of alternative improvements based on established </w:t>
      </w:r>
      <w:ins w:id="15" w:author="ERCOT" w:date="2025-03-24T14:50:00Z">
        <w:r>
          <w:t>reliability,</w:t>
        </w:r>
      </w:ins>
      <w:ins w:id="16" w:author="ERCOT" w:date="2025-04-14T11:57:00Z">
        <w:r>
          <w:t xml:space="preserve"> </w:t>
        </w:r>
      </w:ins>
      <w:del w:id="17" w:author="ERCOT" w:date="2025-03-24T14:50:00Z">
        <w:r w:rsidDel="000D0E40">
          <w:delText>technical</w:delText>
        </w:r>
      </w:del>
      <w:del w:id="18" w:author="ERCOT" w:date="2025-04-17T10:52:00Z">
        <w:r w:rsidDel="002E33CA">
          <w:delText xml:space="preserve"> </w:delText>
        </w:r>
      </w:del>
      <w:del w:id="19" w:author="ERCOT" w:date="2025-03-24T14:50:00Z">
        <w:r w:rsidDel="000D0E40">
          <w:delText xml:space="preserve">and </w:delText>
        </w:r>
      </w:del>
      <w:r>
        <w:t>economic</w:t>
      </w:r>
      <w:ins w:id="20" w:author="ERCOT" w:date="2025-03-24T14:50:00Z">
        <w:r>
          <w:t>, and multi-value</w:t>
        </w:r>
      </w:ins>
      <w:r>
        <w:t xml:space="preserve"> criteria. </w:t>
      </w:r>
    </w:p>
    <w:p w14:paraId="36EB5004" w14:textId="77777777" w:rsidR="00580C6B" w:rsidRDefault="00580C6B" w:rsidP="00580C6B">
      <w:pPr>
        <w:pStyle w:val="BodyTextNumbered"/>
      </w:pPr>
      <w:r>
        <w:t>(2)</w:t>
      </w:r>
      <w:r>
        <w:tab/>
        <w:t xml:space="preserve">The </w:t>
      </w:r>
      <w:del w:id="21" w:author="ERCOT" w:date="2025-03-24T14:50:00Z">
        <w:r w:rsidDel="000D0E40">
          <w:delText xml:space="preserve">technical </w:delText>
        </w:r>
      </w:del>
      <w:r>
        <w:t xml:space="preserve">reliability criteria are established by the Planning Guide, Operating Guides, and the North American Electric Reliability Corporation (NERC) Reliability Standards.  </w:t>
      </w:r>
      <w:del w:id="22" w:author="ERCOT" w:date="2025-03-24T14:51:00Z">
        <w:r w:rsidDel="000D0E40">
          <w:delText>ERCOT and TSPs shall strongly endeavor to meet these criteria, identify current and future violations thereof and initiate solutions necessary to ensure continual compliance.</w:delText>
        </w:r>
      </w:del>
    </w:p>
    <w:p w14:paraId="7C697E1E" w14:textId="77777777" w:rsidR="00580C6B" w:rsidRDefault="00580C6B" w:rsidP="00580C6B">
      <w:pPr>
        <w:pStyle w:val="BodyTextNumbered"/>
      </w:pPr>
      <w:r>
        <w:t>(3)</w:t>
      </w:r>
      <w:r>
        <w:tab/>
        <w:t xml:space="preserve">ERCOT shall attempt to meet these reliability criteria as economically as possible and shall actively study the need for economic projects to meet this goal.  </w:t>
      </w:r>
    </w:p>
    <w:p w14:paraId="76184ED7" w14:textId="77777777" w:rsidR="00580C6B" w:rsidRPr="00350910" w:rsidRDefault="00580C6B" w:rsidP="00580C6B">
      <w:pPr>
        <w:pStyle w:val="BodyTextNumbered"/>
      </w:pPr>
      <w:r>
        <w:t>(4)</w:t>
      </w:r>
      <w:r>
        <w:tab/>
      </w:r>
      <w:r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t xml:space="preserve">  </w:t>
      </w:r>
      <w:r w:rsidRPr="00350910">
        <w:t xml:space="preserve">The current set of financial assumptions upon which the revenue requirement calculations </w:t>
      </w:r>
      <w:r>
        <w:t>for these tests are</w:t>
      </w:r>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r>
        <w:t>economic benefits</w:t>
      </w:r>
      <w:r w:rsidRPr="00350910">
        <w:t xml:space="preserve"> are based on chronological simulation</w:t>
      </w:r>
      <w:r>
        <w:t>s</w:t>
      </w:r>
      <w:r w:rsidRPr="00350910">
        <w:t xml:space="preserve"> of the security-constrained unit commitment and economic dispatch of the generators connected to the ERCOT Transmission Grid to serve the expected ERCOT System Load over the planning horizon</w:t>
      </w:r>
      <w:r>
        <w:t>, comparing simulations with and without the project</w:t>
      </w:r>
      <w:r w:rsidRPr="00350910">
        <w:t>.  Th</w:t>
      </w:r>
      <w:r>
        <w:t>ese</w:t>
      </w:r>
      <w:r w:rsidRPr="00350910">
        <w:t xml:space="preserve"> market simulation</w:t>
      </w:r>
      <w:r>
        <w:t>s</w:t>
      </w:r>
      <w:r w:rsidRPr="00350910">
        <w:t xml:space="preserve"> </w:t>
      </w:r>
      <w:r>
        <w:t>are</w:t>
      </w:r>
      <w:r w:rsidRPr="00350910">
        <w:t xml:space="preserve"> intended to provide a reasonable representation of how the ERCOT System is expected to </w:t>
      </w:r>
      <w:proofErr w:type="gramStart"/>
      <w:r w:rsidRPr="00350910">
        <w:t>be operated</w:t>
      </w:r>
      <w:proofErr w:type="gramEnd"/>
      <w:r w:rsidRPr="00350910">
        <w:t xml:space="preserve"> over the simulated time period.  From a practical standpoint, it is not feasible to perform th</w:t>
      </w:r>
      <w:r>
        <w:t>ese</w:t>
      </w:r>
      <w:r w:rsidRPr="00350910">
        <w:t xml:space="preserve"> simulation</w:t>
      </w:r>
      <w:r>
        <w:t>s</w:t>
      </w:r>
      <w:r w:rsidRPr="00350910">
        <w:t xml:space="preserve"> for the entire 30 to 40</w:t>
      </w:r>
      <w:r>
        <w:t xml:space="preserve"> </w:t>
      </w:r>
      <w:r w:rsidRPr="00350910">
        <w:t xml:space="preserve">year expected life of the project.  Therefore, the </w:t>
      </w:r>
      <w:r>
        <w:t>economic benefits</w:t>
      </w:r>
      <w:r w:rsidRPr="00350910">
        <w:t xml:space="preserve"> are projected over the period for which simulation</w:t>
      </w:r>
      <w:r>
        <w:t>s</w:t>
      </w:r>
      <w:r w:rsidRPr="00350910">
        <w:t xml:space="preserve"> </w:t>
      </w:r>
      <w:r>
        <w:t>are</w:t>
      </w:r>
      <w:r w:rsidRPr="00350910">
        <w:t xml:space="preserve"> feasible</w:t>
      </w:r>
      <w:r>
        <w:t>, which is the planning horizon established in Planning Guide Section 3.1.1.2, Regional Transmission Plan,</w:t>
      </w:r>
      <w:r w:rsidRPr="00350910">
        <w:t xml:space="preserve"> and a qualitative assessment is made of </w:t>
      </w:r>
      <w:r w:rsidRPr="00350910">
        <w:lastRenderedPageBreak/>
        <w:t xml:space="preserve">whether the factors driving the </w:t>
      </w:r>
      <w:r>
        <w:t>economic benefits</w:t>
      </w:r>
      <w:r w:rsidRPr="00350910">
        <w:t xml:space="preserve"> due to the project can reasonably be expected to continue.  </w:t>
      </w:r>
    </w:p>
    <w:p w14:paraId="1D957762" w14:textId="77777777" w:rsidR="00580C6B" w:rsidRDefault="00580C6B" w:rsidP="00580C6B">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w:t>
      </w:r>
      <w:proofErr w:type="gramStart"/>
      <w:r w:rsidRPr="00F0231E">
        <w:t>Outputs</w:t>
      </w:r>
      <w:proofErr w:type="gramEnd"/>
      <w:r w:rsidRPr="00F0231E">
        <w:t xml:space="preserve">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0A11A606" w14:textId="77777777" w:rsidR="00580C6B" w:rsidRDefault="00580C6B" w:rsidP="00580C6B">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23"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23"/>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621AE93A" w14:textId="141D6FDC" w:rsidR="00580C6B" w:rsidRDefault="00580C6B" w:rsidP="00580C6B">
      <w:pPr>
        <w:pStyle w:val="BodyTextNumbered"/>
        <w:rPr>
          <w:ins w:id="24" w:author="ERCOT" w:date="2025-03-24T14:51:00Z"/>
        </w:rPr>
      </w:pPr>
      <w:ins w:id="25" w:author="ERCOT" w:date="2025-03-24T14:51:00Z">
        <w:r>
          <w:t>(7)</w:t>
        </w:r>
        <w:r>
          <w:tab/>
          <w:t xml:space="preserve">To meet multi-value criteria, a project </w:t>
        </w:r>
      </w:ins>
      <w:ins w:id="26" w:author="ERCOT" w:date="2025-04-15T10:34:00Z">
        <w:r w:rsidRPr="007678E1">
          <w:t xml:space="preserve">submitted as a reliability or economic project </w:t>
        </w:r>
      </w:ins>
      <w:ins w:id="27" w:author="ERCOT" w:date="2025-03-24T14:51:00Z">
        <w:r>
          <w:t>must</w:t>
        </w:r>
      </w:ins>
      <w:ins w:id="28" w:author="ERCOT" w:date="2025-04-17T15:39:00Z">
        <w:r>
          <w:t>, both,</w:t>
        </w:r>
      </w:ins>
      <w:ins w:id="29" w:author="ERCOT" w:date="2025-03-24T14:51:00Z">
        <w:r>
          <w:t xml:space="preserve"> </w:t>
        </w:r>
        <w:r w:rsidRPr="00FC0C3E">
          <w:t>address</w:t>
        </w:r>
        <w:r>
          <w:t xml:space="preserve"> </w:t>
        </w:r>
        <w:r w:rsidRPr="00FC0C3E">
          <w:t>a resiliency issue identified</w:t>
        </w:r>
        <w:r>
          <w:t xml:space="preserve"> </w:t>
        </w:r>
        <w:r w:rsidRPr="00FC0C3E">
          <w:t xml:space="preserve">in </w:t>
        </w:r>
      </w:ins>
      <w:ins w:id="30" w:author="ERCOT" w:date="2025-04-16T16:26:00Z">
        <w:r>
          <w:t>a</w:t>
        </w:r>
      </w:ins>
      <w:ins w:id="31" w:author="ERCOT" w:date="2025-03-24T14:51:00Z">
        <w:r w:rsidRPr="00FC0C3E">
          <w:t xml:space="preserve"> </w:t>
        </w:r>
        <w:r>
          <w:t>G</w:t>
        </w:r>
        <w:r w:rsidRPr="00FC0C3E">
          <w:t xml:space="preserve">rid </w:t>
        </w:r>
        <w:r>
          <w:t>R</w:t>
        </w:r>
        <w:r w:rsidRPr="00FC0C3E">
          <w:t xml:space="preserve">eliability and </w:t>
        </w:r>
        <w:r>
          <w:t>R</w:t>
        </w:r>
        <w:r w:rsidRPr="00FC0C3E">
          <w:t xml:space="preserve">esiliency </w:t>
        </w:r>
        <w:r>
          <w:t>A</w:t>
        </w:r>
        <w:r w:rsidRPr="00FC0C3E">
          <w:t xml:space="preserve">ssessment </w:t>
        </w:r>
      </w:ins>
      <w:ins w:id="32" w:author="ERCOT" w:date="2025-04-17T11:14:00Z">
        <w:r>
          <w:t xml:space="preserve">(GRRA) </w:t>
        </w:r>
      </w:ins>
      <w:ins w:id="33" w:author="ERCOT" w:date="2025-03-24T14:51:00Z">
        <w:r w:rsidRPr="00FC0C3E">
          <w:t xml:space="preserve">required </w:t>
        </w:r>
        <w:r>
          <w:t>by Planning Guide Section 3.1.1.6, Grid Reliability and Resiliency Assessment (GRRA)</w:t>
        </w:r>
      </w:ins>
      <w:ins w:id="34" w:author="ERCOT" w:date="2025-04-14T10:37:00Z">
        <w:r>
          <w:t>,</w:t>
        </w:r>
      </w:ins>
      <w:ins w:id="35" w:author="ERCOT" w:date="2025-03-24T14:51:00Z">
        <w:r>
          <w:t xml:space="preserve"> </w:t>
        </w:r>
      </w:ins>
      <w:ins w:id="36" w:author="ERCOT" w:date="2025-04-14T12:06:00Z">
        <w:r>
          <w:t>and</w:t>
        </w:r>
      </w:ins>
      <w:ins w:id="37" w:author="ERCOT" w:date="2025-03-24T14:51:00Z">
        <w:r>
          <w:t xml:space="preserve"> meet at least one </w:t>
        </w:r>
      </w:ins>
      <w:ins w:id="38" w:author="ERCOT" w:date="2025-04-14T12:07:00Z">
        <w:r>
          <w:t>of the</w:t>
        </w:r>
      </w:ins>
      <w:ins w:id="39" w:author="ERCOT" w:date="2025-03-24T14:51:00Z">
        <w:r>
          <w:t xml:space="preserve"> below </w:t>
        </w:r>
      </w:ins>
      <w:ins w:id="40" w:author="ERCOT" w:date="2025-04-14T12:07:00Z">
        <w:r>
          <w:t xml:space="preserve">criteria, </w:t>
        </w:r>
      </w:ins>
      <w:ins w:id="41" w:author="ERCOT" w:date="2025-03-24T14:51:00Z">
        <w:r>
          <w:t xml:space="preserve">as demonstrated using the </w:t>
        </w:r>
      </w:ins>
      <w:ins w:id="42" w:author="ERCOT" w:date="2025-04-14T10:49:00Z">
        <w:r>
          <w:t xml:space="preserve">cases </w:t>
        </w:r>
      </w:ins>
      <w:ins w:id="43" w:author="ERCOT" w:date="2025-04-14T10:50:00Z">
        <w:r>
          <w:t>published in</w:t>
        </w:r>
      </w:ins>
      <w:ins w:id="44" w:author="ERCOT" w:date="2025-04-14T10:49:00Z">
        <w:r>
          <w:t xml:space="preserve"> the </w:t>
        </w:r>
      </w:ins>
      <w:ins w:id="45" w:author="ERCOT" w:date="2025-03-24T14:51:00Z">
        <w:r>
          <w:t>Regional Transmission Plan</w:t>
        </w:r>
      </w:ins>
      <w:ins w:id="46" w:author="ERCOT" w:date="2025-04-14T10:37:00Z">
        <w:r>
          <w:t>:</w:t>
        </w:r>
      </w:ins>
      <w:ins w:id="47" w:author="ERCOT" w:date="2025-03-24T14:51:00Z">
        <w:r w:rsidRPr="00FC0C3E">
          <w:t xml:space="preserve"> </w:t>
        </w:r>
      </w:ins>
    </w:p>
    <w:p w14:paraId="3D7246FD" w14:textId="41B50F64" w:rsidR="00580C6B" w:rsidRDefault="00580C6B" w:rsidP="00580C6B">
      <w:pPr>
        <w:pStyle w:val="BodyTextNumbered"/>
        <w:ind w:left="1440"/>
        <w:rPr>
          <w:ins w:id="48" w:author="ERCOT" w:date="2025-04-15T10:51:00Z"/>
        </w:rPr>
      </w:pPr>
      <w:ins w:id="49" w:author="ERCOT" w:date="2025-03-24T14:51:00Z">
        <w:r>
          <w:t>(a)</w:t>
        </w:r>
        <w:r>
          <w:tab/>
          <w:t xml:space="preserve">Prevent thermal loading above 90% of the applicable ratings </w:t>
        </w:r>
      </w:ins>
      <w:ins w:id="50" w:author="ERCOT" w:date="2025-04-14T13:48:00Z">
        <w:r>
          <w:t>for</w:t>
        </w:r>
      </w:ins>
      <w:ins w:id="51" w:author="ERCOT" w:date="2025-03-24T14:51:00Z">
        <w:r>
          <w:t xml:space="preserve"> planning events </w:t>
        </w:r>
      </w:ins>
      <w:ins w:id="52" w:author="ERCOT" w:date="2025-04-14T10:38:00Z">
        <w:r>
          <w:t>in which</w:t>
        </w:r>
      </w:ins>
      <w:ins w:id="53" w:author="ERCOT" w:date="2025-03-24T14:51:00Z">
        <w:r>
          <w:t xml:space="preserve"> non-consequential load loss is </w:t>
        </w:r>
      </w:ins>
      <w:ins w:id="54" w:author="ERCOT" w:date="2025-04-14T13:54:00Z">
        <w:r>
          <w:t>prohibited</w:t>
        </w:r>
      </w:ins>
      <w:ins w:id="55" w:author="ERCOT" w:date="2025-03-24T14:51:00Z">
        <w:r>
          <w:t xml:space="preserve"> as established by the Planning Guide and NERC Reliability Standards</w:t>
        </w:r>
      </w:ins>
      <w:ins w:id="56" w:author="ERCOT" w:date="2025-04-14T10:55:00Z">
        <w:r>
          <w:t>;</w:t>
        </w:r>
      </w:ins>
      <w:ins w:id="57" w:author="ERCOT" w:date="2025-03-24T14:51:00Z">
        <w:r>
          <w:t xml:space="preserve"> </w:t>
        </w:r>
      </w:ins>
    </w:p>
    <w:p w14:paraId="35A99F5A" w14:textId="5C58A0E9" w:rsidR="00F0009A" w:rsidRDefault="00580C6B" w:rsidP="004F2FE8">
      <w:pPr>
        <w:pStyle w:val="BodyTextNumbered"/>
        <w:ind w:left="1440"/>
        <w:rPr>
          <w:ins w:id="58" w:author="ERCOT" w:date="2025-03-24T14:51:00Z"/>
        </w:rPr>
      </w:pPr>
      <w:ins w:id="59" w:author="ERCOT" w:date="2025-04-15T10:51:00Z">
        <w:r>
          <w:t>(b)</w:t>
        </w:r>
        <w:r>
          <w:tab/>
        </w:r>
      </w:ins>
      <w:ins w:id="60" w:author="ERCOT" w:date="2025-04-15T10:53:00Z">
        <w:r>
          <w:t>Prevent</w:t>
        </w:r>
      </w:ins>
      <w:ins w:id="61" w:author="ERCOT" w:date="2025-04-15T10:52:00Z">
        <w:r>
          <w:t xml:space="preserve"> voltage levels </w:t>
        </w:r>
        <w:del w:id="62" w:author="ERCOT 082225" w:date="2025-08-14T12:18:00Z" w16du:dateUtc="2025-08-14T17:18:00Z">
          <w:r w:rsidDel="00BF1AF2">
            <w:delText>within 0.0</w:delText>
          </w:r>
        </w:del>
        <w:del w:id="63" w:author="ERCOT 082225" w:date="2025-08-13T11:10:00Z" w16du:dateUtc="2025-08-13T16:10:00Z">
          <w:r w:rsidDel="005F628F">
            <w:delText>1</w:delText>
          </w:r>
        </w:del>
        <w:del w:id="64" w:author="ERCOT 082225" w:date="2025-08-14T12:18:00Z" w16du:dateUtc="2025-08-14T17:18:00Z">
          <w:r w:rsidDel="00BF1AF2">
            <w:delText xml:space="preserve"> per unit of</w:delText>
          </w:r>
        </w:del>
      </w:ins>
      <w:ins w:id="65" w:author="ERCOT 082225" w:date="2025-08-14T12:18:00Z" w16du:dateUtc="2025-08-14T17:18:00Z">
        <w:r w:rsidR="00BF1AF2">
          <w:t>from getting below</w:t>
        </w:r>
      </w:ins>
      <w:ins w:id="66" w:author="ERCOT" w:date="2025-04-15T10:52:00Z">
        <w:r>
          <w:t xml:space="preserve"> the </w:t>
        </w:r>
      </w:ins>
      <w:ins w:id="67" w:author="ERCOT 082225" w:date="2025-08-13T11:10:00Z" w16du:dateUtc="2025-08-13T16:10:00Z">
        <w:r>
          <w:t>low</w:t>
        </w:r>
      </w:ins>
      <w:ins w:id="68" w:author="ERCOT 082225" w:date="2025-08-13T11:11:00Z" w16du:dateUtc="2025-08-13T16:11:00Z">
        <w:r>
          <w:t xml:space="preserve"> voltage</w:t>
        </w:r>
      </w:ins>
      <w:ins w:id="69" w:author="ERCOT" w:date="2025-04-15T10:52:00Z">
        <w:del w:id="70" w:author="ERCOT 082225" w:date="2025-08-13T11:10:00Z" w16du:dateUtc="2025-08-13T16:10:00Z">
          <w:r w:rsidDel="005F628F">
            <w:delText>applicable</w:delText>
          </w:r>
        </w:del>
        <w:r>
          <w:t xml:space="preserve"> limits </w:t>
        </w:r>
      </w:ins>
      <w:ins w:id="71" w:author="ERCOT 082225" w:date="2025-08-14T12:18:00Z" w16du:dateUtc="2025-08-14T17:18:00Z">
        <w:r w:rsidR="00BF1AF2">
          <w:t>plus 0.05 or</w:t>
        </w:r>
      </w:ins>
      <w:ins w:id="72" w:author="ERCOT 082225" w:date="2025-08-13T11:11:00Z" w16du:dateUtc="2025-08-13T16:11:00Z">
        <w:r>
          <w:t xml:space="preserve"> </w:t>
        </w:r>
      </w:ins>
      <w:ins w:id="73" w:author="ERCOT 082225" w:date="2025-08-14T12:18:00Z" w16du:dateUtc="2025-08-14T17:18:00Z">
        <w:r w:rsidR="00BF1AF2">
          <w:t>above</w:t>
        </w:r>
      </w:ins>
      <w:ins w:id="74" w:author="ERCOT 082225" w:date="2025-08-13T11:11:00Z" w16du:dateUtc="2025-08-13T16:11:00Z">
        <w:r>
          <w:t xml:space="preserve"> the high voltage limits </w:t>
        </w:r>
      </w:ins>
      <w:ins w:id="75" w:author="ERCOT 082225" w:date="2025-08-14T12:18:00Z" w16du:dateUtc="2025-08-14T17:18:00Z">
        <w:r w:rsidR="00BF1AF2">
          <w:t xml:space="preserve">minus 0.01 per unit </w:t>
        </w:r>
      </w:ins>
      <w:ins w:id="76" w:author="ERCOT" w:date="2025-04-15T10:52:00Z">
        <w:r>
          <w:t>for planning events in which non-consequential load loss is prohibited as established by the Planning Guide and NERC Reliability Standards;</w:t>
        </w:r>
      </w:ins>
    </w:p>
    <w:p w14:paraId="5A699623" w14:textId="4501C87F" w:rsidR="00580C6B" w:rsidRDefault="00580C6B" w:rsidP="00580C6B">
      <w:pPr>
        <w:pStyle w:val="BodyTextNumbered"/>
        <w:ind w:left="1440"/>
        <w:rPr>
          <w:ins w:id="77" w:author="ERCOT" w:date="2025-03-24T14:51:00Z"/>
        </w:rPr>
      </w:pPr>
      <w:ins w:id="78" w:author="ERCOT" w:date="2025-03-24T14:51:00Z">
        <w:r>
          <w:lastRenderedPageBreak/>
          <w:t>(c)</w:t>
        </w:r>
        <w:r>
          <w:tab/>
          <w:t>Result in</w:t>
        </w:r>
        <w:r w:rsidRPr="00F0231E">
          <w:t xml:space="preserve"> levelized ERCOT-wide annual production cost savings </w:t>
        </w:r>
        <w:del w:id="79" w:author="TIEC 091925" w:date="2025-09-12T15:50:00Z" w16du:dateUtc="2025-09-12T20:50:00Z">
          <w:r w:rsidDel="0067353B">
            <w:delText xml:space="preserve">of at least 90% </w:delText>
          </w:r>
        </w:del>
        <w:r>
          <w:t>of</w:t>
        </w:r>
        <w:r w:rsidRPr="00F0231E">
          <w:t xml:space="preserve"> </w:t>
        </w:r>
        <w:r w:rsidRPr="007F4105">
          <w:t>the first</w:t>
        </w:r>
        <w:r>
          <w:t>-</w:t>
        </w:r>
        <w:r w:rsidRPr="007F4105">
          <w:t xml:space="preserve">year annual revenue requirement of the </w:t>
        </w:r>
      </w:ins>
      <w:ins w:id="80" w:author="TIEC 091925" w:date="2025-09-15T10:14:00Z" w16du:dateUtc="2025-09-15T15:14:00Z">
        <w:r w:rsidR="00C42CF8">
          <w:t xml:space="preserve">combined </w:t>
        </w:r>
      </w:ins>
      <w:ins w:id="81" w:author="ERCOT" w:date="2025-03-24T14:51:00Z">
        <w:r w:rsidRPr="007F4105">
          <w:t>project</w:t>
        </w:r>
      </w:ins>
      <w:ins w:id="82" w:author="TIEC 091925" w:date="2025-09-12T15:50:00Z" w16du:dateUtc="2025-09-12T20:50:00Z">
        <w:r w:rsidR="00D41E63">
          <w:t xml:space="preserve"> </w:t>
        </w:r>
      </w:ins>
      <w:ins w:id="83" w:author="TIEC 091925" w:date="2025-09-15T10:14:00Z" w16du:dateUtc="2025-09-15T15:14:00Z">
        <w:r w:rsidR="00C42CF8">
          <w:t>(i.e., the cost of the economic project and any additional cost to achieve the resilienc</w:t>
        </w:r>
      </w:ins>
      <w:ins w:id="84" w:author="TIEC 091925" w:date="2025-09-18T17:01:00Z" w16du:dateUtc="2025-09-18T22:01:00Z">
        <w:r w:rsidR="002B6E49">
          <w:t>y</w:t>
        </w:r>
      </w:ins>
      <w:ins w:id="85" w:author="TIEC 091925" w:date="2025-09-15T10:14:00Z" w16du:dateUtc="2025-09-15T15:14:00Z">
        <w:r w:rsidR="00C42CF8">
          <w:t xml:space="preserve"> benefit) </w:t>
        </w:r>
      </w:ins>
      <w:ins w:id="86" w:author="TIEC 091925" w:date="2025-09-12T15:51:00Z" w16du:dateUtc="2025-09-12T20:51:00Z">
        <w:r w:rsidR="00A54103">
          <w:t>after</w:t>
        </w:r>
      </w:ins>
      <w:ins w:id="87" w:author="TIEC 091925" w:date="2025-09-12T15:50:00Z" w16du:dateUtc="2025-09-12T20:50:00Z">
        <w:r w:rsidR="00D41E63">
          <w:t xml:space="preserve"> </w:t>
        </w:r>
      </w:ins>
      <w:ins w:id="88" w:author="TIEC 091925" w:date="2025-09-12T15:51:00Z" w16du:dateUtc="2025-09-12T20:51:00Z">
        <w:r w:rsidR="00A54103">
          <w:t>including</w:t>
        </w:r>
      </w:ins>
      <w:ins w:id="89" w:author="TIEC 091925" w:date="2025-09-12T15:50:00Z" w16du:dateUtc="2025-09-12T20:50:00Z">
        <w:r w:rsidR="00D41E63">
          <w:t xml:space="preserve"> the </w:t>
        </w:r>
      </w:ins>
      <w:ins w:id="90" w:author="TIEC 091925" w:date="2025-09-12T15:52:00Z" w16du:dateUtc="2025-09-12T20:52:00Z">
        <w:r w:rsidR="00B4752F">
          <w:t xml:space="preserve">resiliency </w:t>
        </w:r>
      </w:ins>
      <w:ins w:id="91" w:author="TIEC 091925" w:date="2025-09-12T15:51:00Z" w16du:dateUtc="2025-09-12T20:51:00Z">
        <w:r w:rsidR="00BC4B0E">
          <w:t>benefit</w:t>
        </w:r>
        <w:r w:rsidR="00A54103">
          <w:t xml:space="preserve"> </w:t>
        </w:r>
      </w:ins>
      <w:ins w:id="92" w:author="TIEC 091925" w:date="2025-09-12T15:52:00Z" w16du:dateUtc="2025-09-12T20:52:00Z">
        <w:r w:rsidR="00B4752F">
          <w:t>the project provides</w:t>
        </w:r>
      </w:ins>
      <w:ins w:id="93" w:author="TIEC 091925" w:date="2025-09-18T17:04:00Z" w16du:dateUtc="2025-09-18T22:04:00Z">
        <w:r w:rsidR="002B6E49">
          <w:t xml:space="preserve">.  A project’s resiliency-benefit </w:t>
        </w:r>
      </w:ins>
      <w:ins w:id="94" w:author="TIEC 091925" w:date="2025-09-12T16:12:00Z" w16du:dateUtc="2025-09-12T21:12:00Z">
        <w:r w:rsidR="00622972">
          <w:t>is calculated</w:t>
        </w:r>
      </w:ins>
      <w:ins w:id="95" w:author="TIEC 091925" w:date="2025-09-12T15:52:00Z" w16du:dateUtc="2025-09-12T20:52:00Z">
        <w:r w:rsidR="00B4752F">
          <w:t xml:space="preserve"> by </w:t>
        </w:r>
      </w:ins>
      <w:ins w:id="96" w:author="TIEC 091925" w:date="2025-09-12T15:53:00Z" w16du:dateUtc="2025-09-12T20:53:00Z">
        <w:r w:rsidR="00B673D5">
          <w:t xml:space="preserve">multiplying the </w:t>
        </w:r>
        <w:r w:rsidR="002B49F8">
          <w:t xml:space="preserve">probability of </w:t>
        </w:r>
      </w:ins>
      <w:ins w:id="97" w:author="TIEC 091925" w:date="2025-09-12T16:11:00Z" w16du:dateUtc="2025-09-12T21:11:00Z">
        <w:r w:rsidR="00622972">
          <w:t>a</w:t>
        </w:r>
      </w:ins>
      <w:ins w:id="98" w:author="TIEC 091925" w:date="2025-09-12T16:10:00Z" w16du:dateUtc="2025-09-12T21:10:00Z">
        <w:r w:rsidR="002B49F8">
          <w:t xml:space="preserve"> particular resiliency</w:t>
        </w:r>
      </w:ins>
      <w:ins w:id="99" w:author="TIEC 091925" w:date="2025-09-12T15:53:00Z" w16du:dateUtc="2025-09-12T20:53:00Z">
        <w:r w:rsidR="002B49F8">
          <w:t xml:space="preserve"> event occurring</w:t>
        </w:r>
      </w:ins>
      <w:ins w:id="100" w:author="TIEC 091925" w:date="2025-09-12T16:11:00Z" w16du:dateUtc="2025-09-12T21:11:00Z">
        <w:r w:rsidR="002B49F8">
          <w:t xml:space="preserve">, </w:t>
        </w:r>
      </w:ins>
      <w:ins w:id="101" w:author="TIEC 091925" w:date="2025-09-12T15:53:00Z" w16du:dateUtc="2025-09-12T20:53:00Z">
        <w:r w:rsidR="003320B2">
          <w:t>and</w:t>
        </w:r>
      </w:ins>
      <w:ins w:id="102" w:author="TIEC 091925" w:date="2025-09-12T16:11:00Z" w16du:dateUtc="2025-09-12T21:11:00Z">
        <w:r w:rsidR="002B49F8">
          <w:t xml:space="preserve"> the</w:t>
        </w:r>
      </w:ins>
      <w:ins w:id="103" w:author="TIEC 091925" w:date="2025-09-15T10:14:00Z" w16du:dateUtc="2025-09-15T15:14:00Z">
        <w:r w:rsidR="00C42CF8">
          <w:t xml:space="preserve"> production</w:t>
        </w:r>
      </w:ins>
      <w:ins w:id="104" w:author="TIEC 091925" w:date="2025-09-15T10:15:00Z" w16du:dateUtc="2025-09-15T15:15:00Z">
        <w:r w:rsidR="00C42CF8">
          <w:t xml:space="preserve"> </w:t>
        </w:r>
      </w:ins>
      <w:ins w:id="105" w:author="TIEC 091925" w:date="2025-09-12T16:11:00Z" w16du:dateUtc="2025-09-12T21:11:00Z">
        <w:r w:rsidR="002B49F8">
          <w:t>cost-impact of the resiliency event</w:t>
        </w:r>
      </w:ins>
      <w:ins w:id="106" w:author="ERCOT" w:date="2025-04-14T10:55:00Z">
        <w:r>
          <w:t>; or</w:t>
        </w:r>
      </w:ins>
    </w:p>
    <w:p w14:paraId="1FB1B19B" w14:textId="5FFA7082" w:rsidR="00580C6B" w:rsidRDefault="00580C6B" w:rsidP="00580C6B">
      <w:pPr>
        <w:pStyle w:val="BodyTextNumbered"/>
        <w:ind w:left="1440"/>
        <w:rPr>
          <w:ins w:id="107" w:author="ERCOT" w:date="2025-03-24T14:51:00Z"/>
        </w:rPr>
      </w:pPr>
      <w:ins w:id="108" w:author="ERCOT" w:date="2025-03-24T14:51:00Z">
        <w:r>
          <w:t>(d)</w:t>
        </w:r>
        <w:r>
          <w:tab/>
          <w:t xml:space="preserve">Result in levelized system-wide consumer energy cost reduction </w:t>
        </w:r>
        <w:del w:id="109" w:author="TIEC 091925" w:date="2025-09-12T15:54:00Z" w16du:dateUtc="2025-09-12T20:54:00Z">
          <w:r w:rsidDel="006B4C2C">
            <w:delText>of at least 90%</w:delText>
          </w:r>
          <w:r w:rsidRPr="00A02EFC" w:rsidDel="006B4C2C">
            <w:delText xml:space="preserve"> </w:delText>
          </w:r>
        </w:del>
        <w:r>
          <w:t>of</w:t>
        </w:r>
        <w:r w:rsidRPr="00A02EFC">
          <w:t xml:space="preserve"> </w:t>
        </w:r>
        <w:r>
          <w:t>the average of the first three years’</w:t>
        </w:r>
        <w:r w:rsidRPr="00A02EFC">
          <w:t xml:space="preserve"> annual revenue requirement</w:t>
        </w:r>
        <w:r>
          <w:t xml:space="preserve"> of</w:t>
        </w:r>
        <w:r w:rsidRPr="00A02EFC">
          <w:t xml:space="preserve"> the </w:t>
        </w:r>
      </w:ins>
      <w:ins w:id="110" w:author="TIEC 091925" w:date="2025-09-15T10:15:00Z" w16du:dateUtc="2025-09-15T15:15:00Z">
        <w:r w:rsidR="00C42CF8">
          <w:t xml:space="preserve">combined </w:t>
        </w:r>
      </w:ins>
      <w:ins w:id="111" w:author="ERCOT" w:date="2025-03-24T14:51:00Z">
        <w:r w:rsidRPr="00A02EFC">
          <w:t>project</w:t>
        </w:r>
      </w:ins>
      <w:ins w:id="112" w:author="TIEC 091925" w:date="2025-09-12T15:54:00Z" w16du:dateUtc="2025-09-12T20:54:00Z">
        <w:r w:rsidR="006B4C2C" w:rsidRPr="006B4C2C">
          <w:t xml:space="preserve"> </w:t>
        </w:r>
      </w:ins>
      <w:ins w:id="113" w:author="TIEC 091925" w:date="2025-09-15T10:16:00Z" w16du:dateUtc="2025-09-15T15:16:00Z">
        <w:r w:rsidR="00C42CF8">
          <w:t>(i.e., the cost of the economic project and any additional cost to achieve the resilienc</w:t>
        </w:r>
      </w:ins>
      <w:ins w:id="114" w:author="TIEC 091925" w:date="2025-09-19T15:16:00Z" w16du:dateUtc="2025-09-19T20:16:00Z">
        <w:r w:rsidR="000E11F6">
          <w:t>y</w:t>
        </w:r>
      </w:ins>
      <w:ins w:id="115" w:author="TIEC 091925" w:date="2025-09-15T10:16:00Z" w16du:dateUtc="2025-09-15T15:16:00Z">
        <w:r w:rsidR="00C42CF8">
          <w:t xml:space="preserve"> benefit) </w:t>
        </w:r>
      </w:ins>
      <w:ins w:id="116" w:author="TIEC 091925" w:date="2025-09-12T16:12:00Z" w16du:dateUtc="2025-09-12T21:12:00Z">
        <w:r w:rsidR="004F7976">
          <w:t>after including the resiliency benefit the project provides</w:t>
        </w:r>
      </w:ins>
      <w:ins w:id="117" w:author="TIEC 091925" w:date="2025-09-18T17:03:00Z" w16du:dateUtc="2025-09-18T22:03:00Z">
        <w:r w:rsidR="002B6E49">
          <w:t xml:space="preserve">.  A project’s resiliency-benefit </w:t>
        </w:r>
      </w:ins>
      <w:ins w:id="118" w:author="TIEC 091925" w:date="2025-09-12T16:12:00Z" w16du:dateUtc="2025-09-12T21:12:00Z">
        <w:r w:rsidR="004F7976">
          <w:t>is calculated by multiplying the probability of a particular resiliency event occurring, and the</w:t>
        </w:r>
        <w:r w:rsidR="004F7976" w:rsidRPr="002B49F8">
          <w:t xml:space="preserve"> </w:t>
        </w:r>
      </w:ins>
      <w:ins w:id="119" w:author="TIEC 091925" w:date="2025-09-15T10:15:00Z" w16du:dateUtc="2025-09-15T15:15:00Z">
        <w:r w:rsidR="00C42CF8">
          <w:t xml:space="preserve">consumer </w:t>
        </w:r>
      </w:ins>
      <w:ins w:id="120" w:author="TIEC 091925" w:date="2025-09-12T16:12:00Z" w16du:dateUtc="2025-09-12T21:12:00Z">
        <w:r w:rsidR="004F7976">
          <w:t>cost-impact of the resiliency event</w:t>
        </w:r>
      </w:ins>
      <w:ins w:id="121" w:author="ERCOT" w:date="2025-03-24T14:51:00Z">
        <w:r>
          <w:t>.</w:t>
        </w:r>
      </w:ins>
    </w:p>
    <w:bookmarkEnd w:id="13"/>
    <w:p w14:paraId="2DF69812" w14:textId="76A693FE" w:rsidR="00256245" w:rsidRPr="002E6A90" w:rsidRDefault="00256245" w:rsidP="00580C6B">
      <w:pPr>
        <w:pStyle w:val="H3"/>
        <w:ind w:left="0" w:firstLine="0"/>
      </w:pPr>
    </w:p>
    <w:sectPr w:rsidR="00256245" w:rsidRPr="002E6A90"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92369" w14:textId="77777777" w:rsidR="005C7809" w:rsidRDefault="005C7809">
      <w:r>
        <w:separator/>
      </w:r>
    </w:p>
  </w:endnote>
  <w:endnote w:type="continuationSeparator" w:id="0">
    <w:p w14:paraId="411864F3" w14:textId="77777777" w:rsidR="005C7809" w:rsidRDefault="005C7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680CB" w14:textId="79854CCB" w:rsidR="00EE6681" w:rsidRDefault="0048425F" w:rsidP="0074209E">
    <w:pPr>
      <w:pStyle w:val="Footer"/>
      <w:tabs>
        <w:tab w:val="clear" w:pos="4320"/>
        <w:tab w:val="clear" w:pos="8640"/>
        <w:tab w:val="right" w:pos="9360"/>
      </w:tabs>
      <w:rPr>
        <w:rFonts w:ascii="Arial" w:hAnsi="Arial"/>
        <w:sz w:val="18"/>
      </w:rPr>
    </w:pPr>
    <w:r>
      <w:rPr>
        <w:rFonts w:ascii="Arial" w:hAnsi="Arial"/>
        <w:sz w:val="18"/>
      </w:rPr>
      <w:t>12</w:t>
    </w:r>
    <w:r w:rsidR="009E4073">
      <w:rPr>
        <w:rFonts w:ascii="Arial" w:hAnsi="Arial"/>
        <w:sz w:val="18"/>
      </w:rPr>
      <w:t>86</w:t>
    </w:r>
    <w:r>
      <w:rPr>
        <w:rFonts w:ascii="Arial" w:hAnsi="Arial"/>
        <w:sz w:val="18"/>
      </w:rPr>
      <w:t>NPRR-</w:t>
    </w:r>
    <w:r w:rsidR="008C289D">
      <w:rPr>
        <w:rFonts w:ascii="Arial" w:hAnsi="Arial"/>
        <w:sz w:val="18"/>
      </w:rPr>
      <w:t>09</w:t>
    </w:r>
    <w:r w:rsidR="00321E7A">
      <w:rPr>
        <w:rFonts w:ascii="Arial" w:hAnsi="Arial"/>
        <w:sz w:val="18"/>
      </w:rPr>
      <w:t xml:space="preserve"> </w:t>
    </w:r>
    <w:r w:rsidR="001D0EFC">
      <w:rPr>
        <w:rFonts w:ascii="Arial" w:hAnsi="Arial"/>
        <w:sz w:val="18"/>
      </w:rPr>
      <w:t>TIEC</w:t>
    </w:r>
    <w:r>
      <w:rPr>
        <w:rFonts w:ascii="Arial" w:hAnsi="Arial"/>
        <w:sz w:val="18"/>
      </w:rPr>
      <w:t xml:space="preserve"> Comments</w:t>
    </w:r>
    <w:r w:rsidR="00A361D2">
      <w:rPr>
        <w:rFonts w:ascii="Arial" w:hAnsi="Arial"/>
        <w:sz w:val="18"/>
      </w:rPr>
      <w:t xml:space="preserve"> </w:t>
    </w:r>
    <w:r w:rsidR="00321E7A">
      <w:rPr>
        <w:rFonts w:ascii="Arial" w:hAnsi="Arial"/>
        <w:sz w:val="18"/>
      </w:rPr>
      <w:t>09</w:t>
    </w:r>
    <w:r w:rsidR="008C289D">
      <w:rPr>
        <w:rFonts w:ascii="Arial" w:hAnsi="Arial"/>
        <w:sz w:val="18"/>
      </w:rPr>
      <w:t>19</w:t>
    </w:r>
    <w:r w:rsidR="00321E7A">
      <w:rPr>
        <w:rFonts w:ascii="Arial" w:hAnsi="Arial"/>
        <w:sz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F683E" w14:textId="77777777" w:rsidR="005C7809" w:rsidRDefault="005C7809">
      <w:r>
        <w:separator/>
      </w:r>
    </w:p>
  </w:footnote>
  <w:footnote w:type="continuationSeparator" w:id="0">
    <w:p w14:paraId="69251098" w14:textId="77777777" w:rsidR="005C7809" w:rsidRDefault="005C7809">
      <w:r>
        <w:continuationSeparator/>
      </w:r>
    </w:p>
  </w:footnote>
  <w:footnote w:id="1">
    <w:p w14:paraId="0CC1359D" w14:textId="53D32D50" w:rsidR="00C608A2" w:rsidRDefault="00C608A2">
      <w:pPr>
        <w:pStyle w:val="FootnoteText"/>
      </w:pPr>
      <w:r>
        <w:rPr>
          <w:rStyle w:val="FootnoteReference"/>
        </w:rPr>
        <w:footnoteRef/>
      </w:r>
      <w:r>
        <w:t xml:space="preserve">  This was calculated by multiplying</w:t>
      </w:r>
      <w:r w:rsidR="002A2698">
        <w:t xml:space="preserve"> (i)</w:t>
      </w:r>
      <w:r>
        <w:t xml:space="preserve"> the </w:t>
      </w:r>
      <w:r w:rsidR="002A2698">
        <w:t>outage (</w:t>
      </w:r>
      <w:r>
        <w:t>50</w:t>
      </w:r>
      <w:r w:rsidR="00B5603F">
        <w:t>0</w:t>
      </w:r>
      <w:r>
        <w:t xml:space="preserve"> MW</w:t>
      </w:r>
      <w:r w:rsidR="00B5603F">
        <w:t>h</w:t>
      </w:r>
      <w:r w:rsidR="002A2698">
        <w:t>), (ii) t</w:t>
      </w:r>
      <w:r>
        <w:t xml:space="preserve">he </w:t>
      </w:r>
      <w:r w:rsidR="002B6E49">
        <w:t>R</w:t>
      </w:r>
      <w:r w:rsidR="00B5603F">
        <w:t>eal-</w:t>
      </w:r>
      <w:r w:rsidR="002B6E49">
        <w:t>T</w:t>
      </w:r>
      <w:r w:rsidR="00B5603F">
        <w:t xml:space="preserve">ime </w:t>
      </w:r>
      <w:r>
        <w:t>Value of Lost Load</w:t>
      </w:r>
      <w:r w:rsidR="00346CA8">
        <w:t xml:space="preserve"> (VOLL)</w:t>
      </w:r>
      <w:r>
        <w:t xml:space="preserve"> ($5,000/MWh)</w:t>
      </w:r>
      <w:r w:rsidR="002A2698">
        <w:t xml:space="preserve">, and (iii) the </w:t>
      </w:r>
      <w:r w:rsidR="002179D7">
        <w:t xml:space="preserve">probability of the event (0.01).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F962F" w14:textId="77777777"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25B1428"/>
    <w:multiLevelType w:val="hybridMultilevel"/>
    <w:tmpl w:val="0DACD13A"/>
    <w:lvl w:ilvl="0" w:tplc="5812164A">
      <w:start w:val="1"/>
      <w:numFmt w:val="decimal"/>
      <w:lvlText w:val="%1)"/>
      <w:lvlJc w:val="left"/>
      <w:pPr>
        <w:ind w:left="1020" w:hanging="360"/>
      </w:pPr>
    </w:lvl>
    <w:lvl w:ilvl="1" w:tplc="58902408">
      <w:start w:val="1"/>
      <w:numFmt w:val="decimal"/>
      <w:lvlText w:val="%2)"/>
      <w:lvlJc w:val="left"/>
      <w:pPr>
        <w:ind w:left="1020" w:hanging="360"/>
      </w:pPr>
    </w:lvl>
    <w:lvl w:ilvl="2" w:tplc="D43A5B80">
      <w:start w:val="1"/>
      <w:numFmt w:val="decimal"/>
      <w:lvlText w:val="%3)"/>
      <w:lvlJc w:val="left"/>
      <w:pPr>
        <w:ind w:left="1020" w:hanging="360"/>
      </w:pPr>
    </w:lvl>
    <w:lvl w:ilvl="3" w:tplc="D92E7D20">
      <w:start w:val="1"/>
      <w:numFmt w:val="decimal"/>
      <w:lvlText w:val="%4)"/>
      <w:lvlJc w:val="left"/>
      <w:pPr>
        <w:ind w:left="1020" w:hanging="360"/>
      </w:pPr>
    </w:lvl>
    <w:lvl w:ilvl="4" w:tplc="BAB8D86A">
      <w:start w:val="1"/>
      <w:numFmt w:val="decimal"/>
      <w:lvlText w:val="%5)"/>
      <w:lvlJc w:val="left"/>
      <w:pPr>
        <w:ind w:left="1020" w:hanging="360"/>
      </w:pPr>
    </w:lvl>
    <w:lvl w:ilvl="5" w:tplc="1C8EFE72">
      <w:start w:val="1"/>
      <w:numFmt w:val="decimal"/>
      <w:lvlText w:val="%6)"/>
      <w:lvlJc w:val="left"/>
      <w:pPr>
        <w:ind w:left="1020" w:hanging="360"/>
      </w:pPr>
    </w:lvl>
    <w:lvl w:ilvl="6" w:tplc="EDC05EDC">
      <w:start w:val="1"/>
      <w:numFmt w:val="decimal"/>
      <w:lvlText w:val="%7)"/>
      <w:lvlJc w:val="left"/>
      <w:pPr>
        <w:ind w:left="1020" w:hanging="360"/>
      </w:pPr>
    </w:lvl>
    <w:lvl w:ilvl="7" w:tplc="B1C8FA5C">
      <w:start w:val="1"/>
      <w:numFmt w:val="decimal"/>
      <w:lvlText w:val="%8)"/>
      <w:lvlJc w:val="left"/>
      <w:pPr>
        <w:ind w:left="1020" w:hanging="360"/>
      </w:pPr>
    </w:lvl>
    <w:lvl w:ilvl="8" w:tplc="25883612">
      <w:start w:val="1"/>
      <w:numFmt w:val="decimal"/>
      <w:lvlText w:val="%9)"/>
      <w:lvlJc w:val="left"/>
      <w:pPr>
        <w:ind w:left="1020" w:hanging="360"/>
      </w:pPr>
    </w:lvl>
  </w:abstractNum>
  <w:abstractNum w:abstractNumId="2" w15:restartNumberingAfterBreak="0">
    <w:nsid w:val="08DF7671"/>
    <w:multiLevelType w:val="hybridMultilevel"/>
    <w:tmpl w:val="D1B83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6D2014"/>
    <w:multiLevelType w:val="hybridMultilevel"/>
    <w:tmpl w:val="49B2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4B5C76"/>
    <w:multiLevelType w:val="hybridMultilevel"/>
    <w:tmpl w:val="B476A1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A548CB"/>
    <w:multiLevelType w:val="hybridMultilevel"/>
    <w:tmpl w:val="B5CE4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0A625E"/>
    <w:multiLevelType w:val="hybridMultilevel"/>
    <w:tmpl w:val="F402B7E0"/>
    <w:lvl w:ilvl="0" w:tplc="A0600942">
      <w:start w:val="1"/>
      <w:numFmt w:val="bullet"/>
      <w:lvlText w:val="–"/>
      <w:lvlJc w:val="left"/>
      <w:pPr>
        <w:tabs>
          <w:tab w:val="num" w:pos="720"/>
        </w:tabs>
        <w:ind w:left="720" w:hanging="360"/>
      </w:pPr>
      <w:rPr>
        <w:rFonts w:ascii="Arial" w:hAnsi="Arial" w:hint="default"/>
      </w:rPr>
    </w:lvl>
    <w:lvl w:ilvl="1" w:tplc="8ABCF1EE">
      <w:start w:val="1"/>
      <w:numFmt w:val="bullet"/>
      <w:lvlText w:val="–"/>
      <w:lvlJc w:val="left"/>
      <w:pPr>
        <w:tabs>
          <w:tab w:val="num" w:pos="1440"/>
        </w:tabs>
        <w:ind w:left="1440" w:hanging="360"/>
      </w:pPr>
      <w:rPr>
        <w:rFonts w:ascii="Arial" w:hAnsi="Arial" w:hint="default"/>
      </w:rPr>
    </w:lvl>
    <w:lvl w:ilvl="2" w:tplc="E37812A6" w:tentative="1">
      <w:start w:val="1"/>
      <w:numFmt w:val="bullet"/>
      <w:lvlText w:val="–"/>
      <w:lvlJc w:val="left"/>
      <w:pPr>
        <w:tabs>
          <w:tab w:val="num" w:pos="2160"/>
        </w:tabs>
        <w:ind w:left="2160" w:hanging="360"/>
      </w:pPr>
      <w:rPr>
        <w:rFonts w:ascii="Arial" w:hAnsi="Arial" w:hint="default"/>
      </w:rPr>
    </w:lvl>
    <w:lvl w:ilvl="3" w:tplc="C7662CEC" w:tentative="1">
      <w:start w:val="1"/>
      <w:numFmt w:val="bullet"/>
      <w:lvlText w:val="–"/>
      <w:lvlJc w:val="left"/>
      <w:pPr>
        <w:tabs>
          <w:tab w:val="num" w:pos="2880"/>
        </w:tabs>
        <w:ind w:left="2880" w:hanging="360"/>
      </w:pPr>
      <w:rPr>
        <w:rFonts w:ascii="Arial" w:hAnsi="Arial" w:hint="default"/>
      </w:rPr>
    </w:lvl>
    <w:lvl w:ilvl="4" w:tplc="D896A0EA" w:tentative="1">
      <w:start w:val="1"/>
      <w:numFmt w:val="bullet"/>
      <w:lvlText w:val="–"/>
      <w:lvlJc w:val="left"/>
      <w:pPr>
        <w:tabs>
          <w:tab w:val="num" w:pos="3600"/>
        </w:tabs>
        <w:ind w:left="3600" w:hanging="360"/>
      </w:pPr>
      <w:rPr>
        <w:rFonts w:ascii="Arial" w:hAnsi="Arial" w:hint="default"/>
      </w:rPr>
    </w:lvl>
    <w:lvl w:ilvl="5" w:tplc="C23AA500" w:tentative="1">
      <w:start w:val="1"/>
      <w:numFmt w:val="bullet"/>
      <w:lvlText w:val="–"/>
      <w:lvlJc w:val="left"/>
      <w:pPr>
        <w:tabs>
          <w:tab w:val="num" w:pos="4320"/>
        </w:tabs>
        <w:ind w:left="4320" w:hanging="360"/>
      </w:pPr>
      <w:rPr>
        <w:rFonts w:ascii="Arial" w:hAnsi="Arial" w:hint="default"/>
      </w:rPr>
    </w:lvl>
    <w:lvl w:ilvl="6" w:tplc="8B1A05B6" w:tentative="1">
      <w:start w:val="1"/>
      <w:numFmt w:val="bullet"/>
      <w:lvlText w:val="–"/>
      <w:lvlJc w:val="left"/>
      <w:pPr>
        <w:tabs>
          <w:tab w:val="num" w:pos="5040"/>
        </w:tabs>
        <w:ind w:left="5040" w:hanging="360"/>
      </w:pPr>
      <w:rPr>
        <w:rFonts w:ascii="Arial" w:hAnsi="Arial" w:hint="default"/>
      </w:rPr>
    </w:lvl>
    <w:lvl w:ilvl="7" w:tplc="83D86780" w:tentative="1">
      <w:start w:val="1"/>
      <w:numFmt w:val="bullet"/>
      <w:lvlText w:val="–"/>
      <w:lvlJc w:val="left"/>
      <w:pPr>
        <w:tabs>
          <w:tab w:val="num" w:pos="5760"/>
        </w:tabs>
        <w:ind w:left="5760" w:hanging="360"/>
      </w:pPr>
      <w:rPr>
        <w:rFonts w:ascii="Arial" w:hAnsi="Arial" w:hint="default"/>
      </w:rPr>
    </w:lvl>
    <w:lvl w:ilvl="8" w:tplc="2468F7A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B3A0593"/>
    <w:multiLevelType w:val="hybridMultilevel"/>
    <w:tmpl w:val="21507208"/>
    <w:lvl w:ilvl="0" w:tplc="303A75CE">
      <w:start w:val="1"/>
      <w:numFmt w:val="bullet"/>
      <w:lvlText w:val="–"/>
      <w:lvlJc w:val="left"/>
      <w:pPr>
        <w:tabs>
          <w:tab w:val="num" w:pos="720"/>
        </w:tabs>
        <w:ind w:left="720" w:hanging="360"/>
      </w:pPr>
      <w:rPr>
        <w:rFonts w:ascii="Arial" w:hAnsi="Arial" w:hint="default"/>
      </w:rPr>
    </w:lvl>
    <w:lvl w:ilvl="1" w:tplc="CD5E243E">
      <w:start w:val="1"/>
      <w:numFmt w:val="bullet"/>
      <w:lvlText w:val="–"/>
      <w:lvlJc w:val="left"/>
      <w:pPr>
        <w:tabs>
          <w:tab w:val="num" w:pos="1440"/>
        </w:tabs>
        <w:ind w:left="1440" w:hanging="360"/>
      </w:pPr>
      <w:rPr>
        <w:rFonts w:ascii="Arial" w:hAnsi="Arial" w:hint="default"/>
      </w:rPr>
    </w:lvl>
    <w:lvl w:ilvl="2" w:tplc="C792C8EA" w:tentative="1">
      <w:start w:val="1"/>
      <w:numFmt w:val="bullet"/>
      <w:lvlText w:val="–"/>
      <w:lvlJc w:val="left"/>
      <w:pPr>
        <w:tabs>
          <w:tab w:val="num" w:pos="2160"/>
        </w:tabs>
        <w:ind w:left="2160" w:hanging="360"/>
      </w:pPr>
      <w:rPr>
        <w:rFonts w:ascii="Arial" w:hAnsi="Arial" w:hint="default"/>
      </w:rPr>
    </w:lvl>
    <w:lvl w:ilvl="3" w:tplc="38CAF8D6" w:tentative="1">
      <w:start w:val="1"/>
      <w:numFmt w:val="bullet"/>
      <w:lvlText w:val="–"/>
      <w:lvlJc w:val="left"/>
      <w:pPr>
        <w:tabs>
          <w:tab w:val="num" w:pos="2880"/>
        </w:tabs>
        <w:ind w:left="2880" w:hanging="360"/>
      </w:pPr>
      <w:rPr>
        <w:rFonts w:ascii="Arial" w:hAnsi="Arial" w:hint="default"/>
      </w:rPr>
    </w:lvl>
    <w:lvl w:ilvl="4" w:tplc="D5A6FC0C" w:tentative="1">
      <w:start w:val="1"/>
      <w:numFmt w:val="bullet"/>
      <w:lvlText w:val="–"/>
      <w:lvlJc w:val="left"/>
      <w:pPr>
        <w:tabs>
          <w:tab w:val="num" w:pos="3600"/>
        </w:tabs>
        <w:ind w:left="3600" w:hanging="360"/>
      </w:pPr>
      <w:rPr>
        <w:rFonts w:ascii="Arial" w:hAnsi="Arial" w:hint="default"/>
      </w:rPr>
    </w:lvl>
    <w:lvl w:ilvl="5" w:tplc="12767DF2" w:tentative="1">
      <w:start w:val="1"/>
      <w:numFmt w:val="bullet"/>
      <w:lvlText w:val="–"/>
      <w:lvlJc w:val="left"/>
      <w:pPr>
        <w:tabs>
          <w:tab w:val="num" w:pos="4320"/>
        </w:tabs>
        <w:ind w:left="4320" w:hanging="360"/>
      </w:pPr>
      <w:rPr>
        <w:rFonts w:ascii="Arial" w:hAnsi="Arial" w:hint="default"/>
      </w:rPr>
    </w:lvl>
    <w:lvl w:ilvl="6" w:tplc="24F08616" w:tentative="1">
      <w:start w:val="1"/>
      <w:numFmt w:val="bullet"/>
      <w:lvlText w:val="–"/>
      <w:lvlJc w:val="left"/>
      <w:pPr>
        <w:tabs>
          <w:tab w:val="num" w:pos="5040"/>
        </w:tabs>
        <w:ind w:left="5040" w:hanging="360"/>
      </w:pPr>
      <w:rPr>
        <w:rFonts w:ascii="Arial" w:hAnsi="Arial" w:hint="default"/>
      </w:rPr>
    </w:lvl>
    <w:lvl w:ilvl="7" w:tplc="8F5AD438" w:tentative="1">
      <w:start w:val="1"/>
      <w:numFmt w:val="bullet"/>
      <w:lvlText w:val="–"/>
      <w:lvlJc w:val="left"/>
      <w:pPr>
        <w:tabs>
          <w:tab w:val="num" w:pos="5760"/>
        </w:tabs>
        <w:ind w:left="5760" w:hanging="360"/>
      </w:pPr>
      <w:rPr>
        <w:rFonts w:ascii="Arial" w:hAnsi="Arial" w:hint="default"/>
      </w:rPr>
    </w:lvl>
    <w:lvl w:ilvl="8" w:tplc="088401D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CC7165D"/>
    <w:multiLevelType w:val="hybridMultilevel"/>
    <w:tmpl w:val="A4F82EB0"/>
    <w:lvl w:ilvl="0" w:tplc="9B3610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17481E"/>
    <w:multiLevelType w:val="hybridMultilevel"/>
    <w:tmpl w:val="B9FA45E0"/>
    <w:lvl w:ilvl="0" w:tplc="00BC84C6">
      <w:start w:val="1"/>
      <w:numFmt w:val="bullet"/>
      <w:lvlText w:val="•"/>
      <w:lvlJc w:val="left"/>
      <w:pPr>
        <w:tabs>
          <w:tab w:val="num" w:pos="720"/>
        </w:tabs>
        <w:ind w:left="720" w:hanging="360"/>
      </w:pPr>
      <w:rPr>
        <w:rFonts w:ascii="Arial" w:hAnsi="Arial" w:hint="default"/>
      </w:rPr>
    </w:lvl>
    <w:lvl w:ilvl="1" w:tplc="257C54C8" w:tentative="1">
      <w:start w:val="1"/>
      <w:numFmt w:val="bullet"/>
      <w:lvlText w:val="•"/>
      <w:lvlJc w:val="left"/>
      <w:pPr>
        <w:tabs>
          <w:tab w:val="num" w:pos="1440"/>
        </w:tabs>
        <w:ind w:left="1440" w:hanging="360"/>
      </w:pPr>
      <w:rPr>
        <w:rFonts w:ascii="Arial" w:hAnsi="Arial" w:hint="default"/>
      </w:rPr>
    </w:lvl>
    <w:lvl w:ilvl="2" w:tplc="EBB66C78" w:tentative="1">
      <w:start w:val="1"/>
      <w:numFmt w:val="bullet"/>
      <w:lvlText w:val="•"/>
      <w:lvlJc w:val="left"/>
      <w:pPr>
        <w:tabs>
          <w:tab w:val="num" w:pos="2160"/>
        </w:tabs>
        <w:ind w:left="2160" w:hanging="360"/>
      </w:pPr>
      <w:rPr>
        <w:rFonts w:ascii="Arial" w:hAnsi="Arial" w:hint="default"/>
      </w:rPr>
    </w:lvl>
    <w:lvl w:ilvl="3" w:tplc="9AEA9A34" w:tentative="1">
      <w:start w:val="1"/>
      <w:numFmt w:val="bullet"/>
      <w:lvlText w:val="•"/>
      <w:lvlJc w:val="left"/>
      <w:pPr>
        <w:tabs>
          <w:tab w:val="num" w:pos="2880"/>
        </w:tabs>
        <w:ind w:left="2880" w:hanging="360"/>
      </w:pPr>
      <w:rPr>
        <w:rFonts w:ascii="Arial" w:hAnsi="Arial" w:hint="default"/>
      </w:rPr>
    </w:lvl>
    <w:lvl w:ilvl="4" w:tplc="3590372E" w:tentative="1">
      <w:start w:val="1"/>
      <w:numFmt w:val="bullet"/>
      <w:lvlText w:val="•"/>
      <w:lvlJc w:val="left"/>
      <w:pPr>
        <w:tabs>
          <w:tab w:val="num" w:pos="3600"/>
        </w:tabs>
        <w:ind w:left="3600" w:hanging="360"/>
      </w:pPr>
      <w:rPr>
        <w:rFonts w:ascii="Arial" w:hAnsi="Arial" w:hint="default"/>
      </w:rPr>
    </w:lvl>
    <w:lvl w:ilvl="5" w:tplc="496281DE" w:tentative="1">
      <w:start w:val="1"/>
      <w:numFmt w:val="bullet"/>
      <w:lvlText w:val="•"/>
      <w:lvlJc w:val="left"/>
      <w:pPr>
        <w:tabs>
          <w:tab w:val="num" w:pos="4320"/>
        </w:tabs>
        <w:ind w:left="4320" w:hanging="360"/>
      </w:pPr>
      <w:rPr>
        <w:rFonts w:ascii="Arial" w:hAnsi="Arial" w:hint="default"/>
      </w:rPr>
    </w:lvl>
    <w:lvl w:ilvl="6" w:tplc="94DC54C2" w:tentative="1">
      <w:start w:val="1"/>
      <w:numFmt w:val="bullet"/>
      <w:lvlText w:val="•"/>
      <w:lvlJc w:val="left"/>
      <w:pPr>
        <w:tabs>
          <w:tab w:val="num" w:pos="5040"/>
        </w:tabs>
        <w:ind w:left="5040" w:hanging="360"/>
      </w:pPr>
      <w:rPr>
        <w:rFonts w:ascii="Arial" w:hAnsi="Arial" w:hint="default"/>
      </w:rPr>
    </w:lvl>
    <w:lvl w:ilvl="7" w:tplc="EBC0B3AA" w:tentative="1">
      <w:start w:val="1"/>
      <w:numFmt w:val="bullet"/>
      <w:lvlText w:val="•"/>
      <w:lvlJc w:val="left"/>
      <w:pPr>
        <w:tabs>
          <w:tab w:val="num" w:pos="5760"/>
        </w:tabs>
        <w:ind w:left="5760" w:hanging="360"/>
      </w:pPr>
      <w:rPr>
        <w:rFonts w:ascii="Arial" w:hAnsi="Arial" w:hint="default"/>
      </w:rPr>
    </w:lvl>
    <w:lvl w:ilvl="8" w:tplc="21C6EFC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51F33A8"/>
    <w:multiLevelType w:val="hybridMultilevel"/>
    <w:tmpl w:val="099AC43C"/>
    <w:lvl w:ilvl="0" w:tplc="A3A22C3C">
      <w:start w:val="1"/>
      <w:numFmt w:val="decimal"/>
      <w:lvlText w:val="%1)"/>
      <w:lvlJc w:val="left"/>
      <w:pPr>
        <w:ind w:left="1020" w:hanging="360"/>
      </w:pPr>
    </w:lvl>
    <w:lvl w:ilvl="1" w:tplc="78888A08">
      <w:start w:val="1"/>
      <w:numFmt w:val="decimal"/>
      <w:lvlText w:val="%2)"/>
      <w:lvlJc w:val="left"/>
      <w:pPr>
        <w:ind w:left="1020" w:hanging="360"/>
      </w:pPr>
    </w:lvl>
    <w:lvl w:ilvl="2" w:tplc="C46293A2">
      <w:start w:val="1"/>
      <w:numFmt w:val="decimal"/>
      <w:lvlText w:val="%3)"/>
      <w:lvlJc w:val="left"/>
      <w:pPr>
        <w:ind w:left="1020" w:hanging="360"/>
      </w:pPr>
    </w:lvl>
    <w:lvl w:ilvl="3" w:tplc="169CE0AA">
      <w:start w:val="1"/>
      <w:numFmt w:val="decimal"/>
      <w:lvlText w:val="%4)"/>
      <w:lvlJc w:val="left"/>
      <w:pPr>
        <w:ind w:left="1020" w:hanging="360"/>
      </w:pPr>
    </w:lvl>
    <w:lvl w:ilvl="4" w:tplc="9A18121C">
      <w:start w:val="1"/>
      <w:numFmt w:val="decimal"/>
      <w:lvlText w:val="%5)"/>
      <w:lvlJc w:val="left"/>
      <w:pPr>
        <w:ind w:left="1020" w:hanging="360"/>
      </w:pPr>
    </w:lvl>
    <w:lvl w:ilvl="5" w:tplc="40C88ACC">
      <w:start w:val="1"/>
      <w:numFmt w:val="decimal"/>
      <w:lvlText w:val="%6)"/>
      <w:lvlJc w:val="left"/>
      <w:pPr>
        <w:ind w:left="1020" w:hanging="360"/>
      </w:pPr>
    </w:lvl>
    <w:lvl w:ilvl="6" w:tplc="16B8DB3A">
      <w:start w:val="1"/>
      <w:numFmt w:val="decimal"/>
      <w:lvlText w:val="%7)"/>
      <w:lvlJc w:val="left"/>
      <w:pPr>
        <w:ind w:left="1020" w:hanging="360"/>
      </w:pPr>
    </w:lvl>
    <w:lvl w:ilvl="7" w:tplc="C5AA985E">
      <w:start w:val="1"/>
      <w:numFmt w:val="decimal"/>
      <w:lvlText w:val="%8)"/>
      <w:lvlJc w:val="left"/>
      <w:pPr>
        <w:ind w:left="1020" w:hanging="360"/>
      </w:pPr>
    </w:lvl>
    <w:lvl w:ilvl="8" w:tplc="E57C4CD8">
      <w:start w:val="1"/>
      <w:numFmt w:val="decimal"/>
      <w:lvlText w:val="%9)"/>
      <w:lvlJc w:val="left"/>
      <w:pPr>
        <w:ind w:left="1020" w:hanging="360"/>
      </w:pPr>
    </w:lvl>
  </w:abstractNum>
  <w:abstractNum w:abstractNumId="11" w15:restartNumberingAfterBreak="0">
    <w:nsid w:val="3D2E472D"/>
    <w:multiLevelType w:val="hybridMultilevel"/>
    <w:tmpl w:val="3356DF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3F091B"/>
    <w:multiLevelType w:val="hybridMultilevel"/>
    <w:tmpl w:val="EB662890"/>
    <w:lvl w:ilvl="0" w:tplc="68087D86">
      <w:start w:val="1"/>
      <w:numFmt w:val="decimal"/>
      <w:lvlText w:val="%1)"/>
      <w:lvlJc w:val="left"/>
      <w:pPr>
        <w:ind w:left="1020" w:hanging="360"/>
      </w:pPr>
    </w:lvl>
    <w:lvl w:ilvl="1" w:tplc="F21CAD60">
      <w:start w:val="1"/>
      <w:numFmt w:val="decimal"/>
      <w:lvlText w:val="%2)"/>
      <w:lvlJc w:val="left"/>
      <w:pPr>
        <w:ind w:left="1020" w:hanging="360"/>
      </w:pPr>
    </w:lvl>
    <w:lvl w:ilvl="2" w:tplc="C4463884">
      <w:start w:val="1"/>
      <w:numFmt w:val="decimal"/>
      <w:lvlText w:val="%3)"/>
      <w:lvlJc w:val="left"/>
      <w:pPr>
        <w:ind w:left="1020" w:hanging="360"/>
      </w:pPr>
    </w:lvl>
    <w:lvl w:ilvl="3" w:tplc="AEC2F764">
      <w:start w:val="1"/>
      <w:numFmt w:val="decimal"/>
      <w:lvlText w:val="%4)"/>
      <w:lvlJc w:val="left"/>
      <w:pPr>
        <w:ind w:left="1020" w:hanging="360"/>
      </w:pPr>
    </w:lvl>
    <w:lvl w:ilvl="4" w:tplc="6F6633C8">
      <w:start w:val="1"/>
      <w:numFmt w:val="decimal"/>
      <w:lvlText w:val="%5)"/>
      <w:lvlJc w:val="left"/>
      <w:pPr>
        <w:ind w:left="1020" w:hanging="360"/>
      </w:pPr>
    </w:lvl>
    <w:lvl w:ilvl="5" w:tplc="C99E3F14">
      <w:start w:val="1"/>
      <w:numFmt w:val="decimal"/>
      <w:lvlText w:val="%6)"/>
      <w:lvlJc w:val="left"/>
      <w:pPr>
        <w:ind w:left="1020" w:hanging="360"/>
      </w:pPr>
    </w:lvl>
    <w:lvl w:ilvl="6" w:tplc="5684613C">
      <w:start w:val="1"/>
      <w:numFmt w:val="decimal"/>
      <w:lvlText w:val="%7)"/>
      <w:lvlJc w:val="left"/>
      <w:pPr>
        <w:ind w:left="1020" w:hanging="360"/>
      </w:pPr>
    </w:lvl>
    <w:lvl w:ilvl="7" w:tplc="B2C4BB88">
      <w:start w:val="1"/>
      <w:numFmt w:val="decimal"/>
      <w:lvlText w:val="%8)"/>
      <w:lvlJc w:val="left"/>
      <w:pPr>
        <w:ind w:left="1020" w:hanging="360"/>
      </w:pPr>
    </w:lvl>
    <w:lvl w:ilvl="8" w:tplc="D91C8664">
      <w:start w:val="1"/>
      <w:numFmt w:val="decimal"/>
      <w:lvlText w:val="%9)"/>
      <w:lvlJc w:val="left"/>
      <w:pPr>
        <w:ind w:left="1020" w:hanging="360"/>
      </w:pPr>
    </w:lvl>
  </w:abstractNum>
  <w:abstractNum w:abstractNumId="13" w15:restartNumberingAfterBreak="0">
    <w:nsid w:val="50BC7BF2"/>
    <w:multiLevelType w:val="hybridMultilevel"/>
    <w:tmpl w:val="50286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3937A0"/>
    <w:multiLevelType w:val="hybridMultilevel"/>
    <w:tmpl w:val="4F90C060"/>
    <w:lvl w:ilvl="0" w:tplc="D8CA67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1BB37AE"/>
    <w:multiLevelType w:val="hybridMultilevel"/>
    <w:tmpl w:val="5E3EC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E126FD"/>
    <w:multiLevelType w:val="hybridMultilevel"/>
    <w:tmpl w:val="DE3C41CA"/>
    <w:lvl w:ilvl="0" w:tplc="3934F688">
      <w:start w:val="1"/>
      <w:numFmt w:val="decimal"/>
      <w:lvlText w:val="%1)"/>
      <w:lvlJc w:val="left"/>
      <w:pPr>
        <w:ind w:left="1020" w:hanging="360"/>
      </w:pPr>
    </w:lvl>
    <w:lvl w:ilvl="1" w:tplc="642C72B8">
      <w:start w:val="1"/>
      <w:numFmt w:val="decimal"/>
      <w:lvlText w:val="%2)"/>
      <w:lvlJc w:val="left"/>
      <w:pPr>
        <w:ind w:left="1020" w:hanging="360"/>
      </w:pPr>
    </w:lvl>
    <w:lvl w:ilvl="2" w:tplc="5F1ACE40">
      <w:start w:val="1"/>
      <w:numFmt w:val="decimal"/>
      <w:lvlText w:val="%3)"/>
      <w:lvlJc w:val="left"/>
      <w:pPr>
        <w:ind w:left="1020" w:hanging="360"/>
      </w:pPr>
    </w:lvl>
    <w:lvl w:ilvl="3" w:tplc="E3BAD868">
      <w:start w:val="1"/>
      <w:numFmt w:val="decimal"/>
      <w:lvlText w:val="%4)"/>
      <w:lvlJc w:val="left"/>
      <w:pPr>
        <w:ind w:left="1020" w:hanging="360"/>
      </w:pPr>
    </w:lvl>
    <w:lvl w:ilvl="4" w:tplc="96F01A3A">
      <w:start w:val="1"/>
      <w:numFmt w:val="decimal"/>
      <w:lvlText w:val="%5)"/>
      <w:lvlJc w:val="left"/>
      <w:pPr>
        <w:ind w:left="1020" w:hanging="360"/>
      </w:pPr>
    </w:lvl>
    <w:lvl w:ilvl="5" w:tplc="AA96CAA6">
      <w:start w:val="1"/>
      <w:numFmt w:val="decimal"/>
      <w:lvlText w:val="%6)"/>
      <w:lvlJc w:val="left"/>
      <w:pPr>
        <w:ind w:left="1020" w:hanging="360"/>
      </w:pPr>
    </w:lvl>
    <w:lvl w:ilvl="6" w:tplc="D160DF96">
      <w:start w:val="1"/>
      <w:numFmt w:val="decimal"/>
      <w:lvlText w:val="%7)"/>
      <w:lvlJc w:val="left"/>
      <w:pPr>
        <w:ind w:left="1020" w:hanging="360"/>
      </w:pPr>
    </w:lvl>
    <w:lvl w:ilvl="7" w:tplc="408C861C">
      <w:start w:val="1"/>
      <w:numFmt w:val="decimal"/>
      <w:lvlText w:val="%8)"/>
      <w:lvlJc w:val="left"/>
      <w:pPr>
        <w:ind w:left="1020" w:hanging="360"/>
      </w:pPr>
    </w:lvl>
    <w:lvl w:ilvl="8" w:tplc="7E3C20A0">
      <w:start w:val="1"/>
      <w:numFmt w:val="decimal"/>
      <w:lvlText w:val="%9)"/>
      <w:lvlJc w:val="left"/>
      <w:pPr>
        <w:ind w:left="1020" w:hanging="360"/>
      </w:pPr>
    </w:lvl>
  </w:abstractNum>
  <w:abstractNum w:abstractNumId="17" w15:restartNumberingAfterBreak="0">
    <w:nsid w:val="663D0169"/>
    <w:multiLevelType w:val="hybridMultilevel"/>
    <w:tmpl w:val="45786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9E4ED7"/>
    <w:multiLevelType w:val="hybridMultilevel"/>
    <w:tmpl w:val="DE760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CAF10C2"/>
    <w:multiLevelType w:val="hybridMultilevel"/>
    <w:tmpl w:val="1D92CF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36288920">
    <w:abstractNumId w:val="0"/>
  </w:num>
  <w:num w:numId="2" w16cid:durableId="890963466">
    <w:abstractNumId w:val="19"/>
  </w:num>
  <w:num w:numId="3" w16cid:durableId="1134641666">
    <w:abstractNumId w:val="3"/>
  </w:num>
  <w:num w:numId="4" w16cid:durableId="753816909">
    <w:abstractNumId w:val="15"/>
  </w:num>
  <w:num w:numId="5" w16cid:durableId="850146399">
    <w:abstractNumId w:val="5"/>
  </w:num>
  <w:num w:numId="6" w16cid:durableId="1232080451">
    <w:abstractNumId w:val="8"/>
  </w:num>
  <w:num w:numId="7" w16cid:durableId="1396852475">
    <w:abstractNumId w:val="4"/>
  </w:num>
  <w:num w:numId="8" w16cid:durableId="750809805">
    <w:abstractNumId w:val="6"/>
  </w:num>
  <w:num w:numId="9" w16cid:durableId="556014973">
    <w:abstractNumId w:val="14"/>
  </w:num>
  <w:num w:numId="10" w16cid:durableId="2078628535">
    <w:abstractNumId w:val="2"/>
  </w:num>
  <w:num w:numId="11" w16cid:durableId="649477257">
    <w:abstractNumId w:val="11"/>
  </w:num>
  <w:num w:numId="12" w16cid:durableId="1938905074">
    <w:abstractNumId w:val="9"/>
  </w:num>
  <w:num w:numId="13" w16cid:durableId="160315957">
    <w:abstractNumId w:val="7"/>
  </w:num>
  <w:num w:numId="14" w16cid:durableId="186259770">
    <w:abstractNumId w:val="18"/>
  </w:num>
  <w:num w:numId="15" w16cid:durableId="1454790892">
    <w:abstractNumId w:val="13"/>
  </w:num>
  <w:num w:numId="16" w16cid:durableId="1690370411">
    <w:abstractNumId w:val="17"/>
  </w:num>
  <w:num w:numId="17" w16cid:durableId="8869889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9905877">
    <w:abstractNumId w:val="10"/>
  </w:num>
  <w:num w:numId="19" w16cid:durableId="273052641">
    <w:abstractNumId w:val="16"/>
  </w:num>
  <w:num w:numId="20" w16cid:durableId="310866553">
    <w:abstractNumId w:val="12"/>
  </w:num>
  <w:num w:numId="21" w16cid:durableId="15866513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Matthew.Arth@ercot.com::3084ffd1-5f64-457b-9505-f9b28f6659aa"/>
  </w15:person>
  <w15:person w15:author="ERCOT 082225">
    <w15:presenceInfo w15:providerId="AD" w15:userId="S::Matthew.Arth@ercot.com::3084ffd1-5f64-457b-9505-f9b28f6659aa"/>
  </w15:person>
  <w15:person w15:author="TIEC 091925">
    <w15:presenceInfo w15:providerId="None" w15:userId="TIEC 091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4498"/>
    <w:rsid w:val="000224A9"/>
    <w:rsid w:val="000243E4"/>
    <w:rsid w:val="00031548"/>
    <w:rsid w:val="00033F24"/>
    <w:rsid w:val="00037668"/>
    <w:rsid w:val="00041F60"/>
    <w:rsid w:val="000464B0"/>
    <w:rsid w:val="00047F8B"/>
    <w:rsid w:val="00052F7C"/>
    <w:rsid w:val="000757AC"/>
    <w:rsid w:val="00075A94"/>
    <w:rsid w:val="00076BAF"/>
    <w:rsid w:val="00085033"/>
    <w:rsid w:val="00085712"/>
    <w:rsid w:val="00090534"/>
    <w:rsid w:val="0009502D"/>
    <w:rsid w:val="00097DD6"/>
    <w:rsid w:val="000A7825"/>
    <w:rsid w:val="000E11F6"/>
    <w:rsid w:val="000E2CBD"/>
    <w:rsid w:val="000E2E56"/>
    <w:rsid w:val="000F2C6D"/>
    <w:rsid w:val="00100478"/>
    <w:rsid w:val="00105EE4"/>
    <w:rsid w:val="001123DE"/>
    <w:rsid w:val="00132855"/>
    <w:rsid w:val="001417A0"/>
    <w:rsid w:val="0014211F"/>
    <w:rsid w:val="00147184"/>
    <w:rsid w:val="00152993"/>
    <w:rsid w:val="00156E89"/>
    <w:rsid w:val="00164921"/>
    <w:rsid w:val="00170297"/>
    <w:rsid w:val="0017255B"/>
    <w:rsid w:val="00177EBF"/>
    <w:rsid w:val="0018090C"/>
    <w:rsid w:val="00197FC8"/>
    <w:rsid w:val="001A227D"/>
    <w:rsid w:val="001C5AAA"/>
    <w:rsid w:val="001D0EFC"/>
    <w:rsid w:val="001D6C66"/>
    <w:rsid w:val="001E2032"/>
    <w:rsid w:val="001F12A2"/>
    <w:rsid w:val="001F2ACB"/>
    <w:rsid w:val="00201A84"/>
    <w:rsid w:val="00201EE3"/>
    <w:rsid w:val="00202006"/>
    <w:rsid w:val="002162B7"/>
    <w:rsid w:val="002179D7"/>
    <w:rsid w:val="0022600A"/>
    <w:rsid w:val="00232277"/>
    <w:rsid w:val="00236E5C"/>
    <w:rsid w:val="00240BF9"/>
    <w:rsid w:val="00242988"/>
    <w:rsid w:val="0024335E"/>
    <w:rsid w:val="00247330"/>
    <w:rsid w:val="00256245"/>
    <w:rsid w:val="002600FF"/>
    <w:rsid w:val="0026156B"/>
    <w:rsid w:val="002807C4"/>
    <w:rsid w:val="00281F56"/>
    <w:rsid w:val="00283F7A"/>
    <w:rsid w:val="002868CA"/>
    <w:rsid w:val="00290218"/>
    <w:rsid w:val="002926D5"/>
    <w:rsid w:val="002930B7"/>
    <w:rsid w:val="002962B8"/>
    <w:rsid w:val="002A2698"/>
    <w:rsid w:val="002A32C4"/>
    <w:rsid w:val="002A5493"/>
    <w:rsid w:val="002B199E"/>
    <w:rsid w:val="002B49F8"/>
    <w:rsid w:val="002B6E49"/>
    <w:rsid w:val="002C726E"/>
    <w:rsid w:val="002E0156"/>
    <w:rsid w:val="002E27C4"/>
    <w:rsid w:val="002E3FD3"/>
    <w:rsid w:val="002E6A90"/>
    <w:rsid w:val="003010C0"/>
    <w:rsid w:val="003032AC"/>
    <w:rsid w:val="00307F5D"/>
    <w:rsid w:val="00321E7A"/>
    <w:rsid w:val="003268BE"/>
    <w:rsid w:val="003320B2"/>
    <w:rsid w:val="00332A97"/>
    <w:rsid w:val="00334258"/>
    <w:rsid w:val="00336451"/>
    <w:rsid w:val="00337949"/>
    <w:rsid w:val="00341B8C"/>
    <w:rsid w:val="00346CA8"/>
    <w:rsid w:val="00350C00"/>
    <w:rsid w:val="003553D4"/>
    <w:rsid w:val="00356A2B"/>
    <w:rsid w:val="003573DE"/>
    <w:rsid w:val="00366113"/>
    <w:rsid w:val="003678A9"/>
    <w:rsid w:val="00377956"/>
    <w:rsid w:val="00384C7E"/>
    <w:rsid w:val="00385BD8"/>
    <w:rsid w:val="00386DAC"/>
    <w:rsid w:val="00394C7C"/>
    <w:rsid w:val="003A0668"/>
    <w:rsid w:val="003A1B30"/>
    <w:rsid w:val="003A551C"/>
    <w:rsid w:val="003A5C65"/>
    <w:rsid w:val="003B1D7B"/>
    <w:rsid w:val="003C270C"/>
    <w:rsid w:val="003C668F"/>
    <w:rsid w:val="003D0994"/>
    <w:rsid w:val="003D45AF"/>
    <w:rsid w:val="003E3A68"/>
    <w:rsid w:val="003F034C"/>
    <w:rsid w:val="004018AB"/>
    <w:rsid w:val="00421BDD"/>
    <w:rsid w:val="00421BFB"/>
    <w:rsid w:val="00423824"/>
    <w:rsid w:val="0043567D"/>
    <w:rsid w:val="00436127"/>
    <w:rsid w:val="00441667"/>
    <w:rsid w:val="0044344A"/>
    <w:rsid w:val="00445753"/>
    <w:rsid w:val="00445820"/>
    <w:rsid w:val="004477D6"/>
    <w:rsid w:val="0045296E"/>
    <w:rsid w:val="00454C58"/>
    <w:rsid w:val="00454FCF"/>
    <w:rsid w:val="00457C7D"/>
    <w:rsid w:val="00457F19"/>
    <w:rsid w:val="00476B06"/>
    <w:rsid w:val="004836B6"/>
    <w:rsid w:val="0048425F"/>
    <w:rsid w:val="00484486"/>
    <w:rsid w:val="00487465"/>
    <w:rsid w:val="004912C1"/>
    <w:rsid w:val="00497C45"/>
    <w:rsid w:val="004A17EA"/>
    <w:rsid w:val="004A5726"/>
    <w:rsid w:val="004A62D1"/>
    <w:rsid w:val="004B7B90"/>
    <w:rsid w:val="004C3E02"/>
    <w:rsid w:val="004D16D5"/>
    <w:rsid w:val="004D23B4"/>
    <w:rsid w:val="004D6A93"/>
    <w:rsid w:val="004E24F9"/>
    <w:rsid w:val="004E2C19"/>
    <w:rsid w:val="004E65BA"/>
    <w:rsid w:val="004E7A94"/>
    <w:rsid w:val="004F1932"/>
    <w:rsid w:val="004F2FE8"/>
    <w:rsid w:val="004F3479"/>
    <w:rsid w:val="004F7976"/>
    <w:rsid w:val="00503E8C"/>
    <w:rsid w:val="00504AE7"/>
    <w:rsid w:val="0051270A"/>
    <w:rsid w:val="005141DE"/>
    <w:rsid w:val="00514E6E"/>
    <w:rsid w:val="005151B0"/>
    <w:rsid w:val="00521A04"/>
    <w:rsid w:val="005247FE"/>
    <w:rsid w:val="00525012"/>
    <w:rsid w:val="005429E0"/>
    <w:rsid w:val="0054545D"/>
    <w:rsid w:val="005618F2"/>
    <w:rsid w:val="00562430"/>
    <w:rsid w:val="00565220"/>
    <w:rsid w:val="00575116"/>
    <w:rsid w:val="00580C6B"/>
    <w:rsid w:val="0059241F"/>
    <w:rsid w:val="00593357"/>
    <w:rsid w:val="00595110"/>
    <w:rsid w:val="00596D68"/>
    <w:rsid w:val="005B0B6C"/>
    <w:rsid w:val="005B62E0"/>
    <w:rsid w:val="005B63CC"/>
    <w:rsid w:val="005C176D"/>
    <w:rsid w:val="005C7809"/>
    <w:rsid w:val="005D05BF"/>
    <w:rsid w:val="005D0FBA"/>
    <w:rsid w:val="005D284C"/>
    <w:rsid w:val="005D458C"/>
    <w:rsid w:val="005E5830"/>
    <w:rsid w:val="005E7FD3"/>
    <w:rsid w:val="00601685"/>
    <w:rsid w:val="00604512"/>
    <w:rsid w:val="0060784C"/>
    <w:rsid w:val="00622972"/>
    <w:rsid w:val="00633E23"/>
    <w:rsid w:val="006362DC"/>
    <w:rsid w:val="00641135"/>
    <w:rsid w:val="006472CF"/>
    <w:rsid w:val="00653A46"/>
    <w:rsid w:val="00656265"/>
    <w:rsid w:val="00660A33"/>
    <w:rsid w:val="00661BCC"/>
    <w:rsid w:val="0066298D"/>
    <w:rsid w:val="006633C3"/>
    <w:rsid w:val="0067353B"/>
    <w:rsid w:val="00673683"/>
    <w:rsid w:val="00673B94"/>
    <w:rsid w:val="00680AC6"/>
    <w:rsid w:val="006831AD"/>
    <w:rsid w:val="006835D8"/>
    <w:rsid w:val="0069325F"/>
    <w:rsid w:val="006B01F4"/>
    <w:rsid w:val="006B0503"/>
    <w:rsid w:val="006B4A54"/>
    <w:rsid w:val="006B4C2C"/>
    <w:rsid w:val="006C03AD"/>
    <w:rsid w:val="006C0FAC"/>
    <w:rsid w:val="006C316E"/>
    <w:rsid w:val="006D0F7C"/>
    <w:rsid w:val="006D4912"/>
    <w:rsid w:val="006E140A"/>
    <w:rsid w:val="006E60B9"/>
    <w:rsid w:val="006F554E"/>
    <w:rsid w:val="006F5A76"/>
    <w:rsid w:val="007018D4"/>
    <w:rsid w:val="00711D44"/>
    <w:rsid w:val="00716519"/>
    <w:rsid w:val="007215D6"/>
    <w:rsid w:val="007221A0"/>
    <w:rsid w:val="007269C4"/>
    <w:rsid w:val="00734181"/>
    <w:rsid w:val="00740791"/>
    <w:rsid w:val="007414EF"/>
    <w:rsid w:val="00741D9A"/>
    <w:rsid w:val="0074209E"/>
    <w:rsid w:val="00745252"/>
    <w:rsid w:val="00747683"/>
    <w:rsid w:val="00760459"/>
    <w:rsid w:val="007629D1"/>
    <w:rsid w:val="007646FB"/>
    <w:rsid w:val="0077224B"/>
    <w:rsid w:val="00773F23"/>
    <w:rsid w:val="007745C0"/>
    <w:rsid w:val="00776757"/>
    <w:rsid w:val="007827BC"/>
    <w:rsid w:val="007912B3"/>
    <w:rsid w:val="00796857"/>
    <w:rsid w:val="007A088B"/>
    <w:rsid w:val="007B6437"/>
    <w:rsid w:val="007B6867"/>
    <w:rsid w:val="007C69DB"/>
    <w:rsid w:val="007D1BEC"/>
    <w:rsid w:val="007D7465"/>
    <w:rsid w:val="007E1DC4"/>
    <w:rsid w:val="007F2CA8"/>
    <w:rsid w:val="007F3EF6"/>
    <w:rsid w:val="007F7161"/>
    <w:rsid w:val="00816EA8"/>
    <w:rsid w:val="00824335"/>
    <w:rsid w:val="008345F6"/>
    <w:rsid w:val="00837083"/>
    <w:rsid w:val="00846E02"/>
    <w:rsid w:val="00853042"/>
    <w:rsid w:val="00855513"/>
    <w:rsid w:val="0085559E"/>
    <w:rsid w:val="00865930"/>
    <w:rsid w:val="00867DB0"/>
    <w:rsid w:val="00870D9E"/>
    <w:rsid w:val="008727D0"/>
    <w:rsid w:val="00877BEB"/>
    <w:rsid w:val="008900B8"/>
    <w:rsid w:val="00896B1B"/>
    <w:rsid w:val="008B2B8A"/>
    <w:rsid w:val="008C08EA"/>
    <w:rsid w:val="008C289D"/>
    <w:rsid w:val="008D541B"/>
    <w:rsid w:val="008D762D"/>
    <w:rsid w:val="008E017C"/>
    <w:rsid w:val="008E559E"/>
    <w:rsid w:val="008F340E"/>
    <w:rsid w:val="00904574"/>
    <w:rsid w:val="00911FDE"/>
    <w:rsid w:val="00916080"/>
    <w:rsid w:val="009212A8"/>
    <w:rsid w:val="00921A68"/>
    <w:rsid w:val="00933B50"/>
    <w:rsid w:val="0093490E"/>
    <w:rsid w:val="00935301"/>
    <w:rsid w:val="0093569D"/>
    <w:rsid w:val="009467F0"/>
    <w:rsid w:val="00950799"/>
    <w:rsid w:val="00957F96"/>
    <w:rsid w:val="00966576"/>
    <w:rsid w:val="00975B8B"/>
    <w:rsid w:val="00976203"/>
    <w:rsid w:val="00986891"/>
    <w:rsid w:val="00991A05"/>
    <w:rsid w:val="009A1317"/>
    <w:rsid w:val="009A18A7"/>
    <w:rsid w:val="009B1C60"/>
    <w:rsid w:val="009B3C78"/>
    <w:rsid w:val="009B4F2A"/>
    <w:rsid w:val="009C2247"/>
    <w:rsid w:val="009C6F3E"/>
    <w:rsid w:val="009D5B83"/>
    <w:rsid w:val="009E162D"/>
    <w:rsid w:val="009E4073"/>
    <w:rsid w:val="009E6574"/>
    <w:rsid w:val="009F29B3"/>
    <w:rsid w:val="009F5A2D"/>
    <w:rsid w:val="009F5FD8"/>
    <w:rsid w:val="009F797B"/>
    <w:rsid w:val="00A015C4"/>
    <w:rsid w:val="00A03B04"/>
    <w:rsid w:val="00A110DA"/>
    <w:rsid w:val="00A15172"/>
    <w:rsid w:val="00A160C8"/>
    <w:rsid w:val="00A24D8F"/>
    <w:rsid w:val="00A2610E"/>
    <w:rsid w:val="00A33202"/>
    <w:rsid w:val="00A361D2"/>
    <w:rsid w:val="00A44F50"/>
    <w:rsid w:val="00A45832"/>
    <w:rsid w:val="00A54103"/>
    <w:rsid w:val="00A54504"/>
    <w:rsid w:val="00A631DA"/>
    <w:rsid w:val="00A67CE7"/>
    <w:rsid w:val="00A75EB9"/>
    <w:rsid w:val="00A86C20"/>
    <w:rsid w:val="00A97882"/>
    <w:rsid w:val="00AA12DE"/>
    <w:rsid w:val="00AC2EE1"/>
    <w:rsid w:val="00AE23F1"/>
    <w:rsid w:val="00B0189B"/>
    <w:rsid w:val="00B05821"/>
    <w:rsid w:val="00B20510"/>
    <w:rsid w:val="00B21F63"/>
    <w:rsid w:val="00B31A9E"/>
    <w:rsid w:val="00B40D29"/>
    <w:rsid w:val="00B41002"/>
    <w:rsid w:val="00B42AAB"/>
    <w:rsid w:val="00B45175"/>
    <w:rsid w:val="00B4752F"/>
    <w:rsid w:val="00B5080A"/>
    <w:rsid w:val="00B53ABA"/>
    <w:rsid w:val="00B55ECE"/>
    <w:rsid w:val="00B5603F"/>
    <w:rsid w:val="00B604BB"/>
    <w:rsid w:val="00B62BD8"/>
    <w:rsid w:val="00B64039"/>
    <w:rsid w:val="00B673D5"/>
    <w:rsid w:val="00B71F38"/>
    <w:rsid w:val="00B71F50"/>
    <w:rsid w:val="00B76887"/>
    <w:rsid w:val="00B824F5"/>
    <w:rsid w:val="00B87A1C"/>
    <w:rsid w:val="00B87CA1"/>
    <w:rsid w:val="00B943AE"/>
    <w:rsid w:val="00BA1886"/>
    <w:rsid w:val="00BA7E0D"/>
    <w:rsid w:val="00BB1271"/>
    <w:rsid w:val="00BB5537"/>
    <w:rsid w:val="00BC02D1"/>
    <w:rsid w:val="00BC1DA5"/>
    <w:rsid w:val="00BC4B0E"/>
    <w:rsid w:val="00BD7258"/>
    <w:rsid w:val="00BE47A0"/>
    <w:rsid w:val="00BF1AF2"/>
    <w:rsid w:val="00C0598D"/>
    <w:rsid w:val="00C05AC0"/>
    <w:rsid w:val="00C11956"/>
    <w:rsid w:val="00C146F0"/>
    <w:rsid w:val="00C16219"/>
    <w:rsid w:val="00C2495A"/>
    <w:rsid w:val="00C3302C"/>
    <w:rsid w:val="00C42CF8"/>
    <w:rsid w:val="00C47EC4"/>
    <w:rsid w:val="00C50EE3"/>
    <w:rsid w:val="00C555E4"/>
    <w:rsid w:val="00C602E5"/>
    <w:rsid w:val="00C608A2"/>
    <w:rsid w:val="00C6121C"/>
    <w:rsid w:val="00C644F3"/>
    <w:rsid w:val="00C7364E"/>
    <w:rsid w:val="00C73823"/>
    <w:rsid w:val="00C748FD"/>
    <w:rsid w:val="00C800BC"/>
    <w:rsid w:val="00C85843"/>
    <w:rsid w:val="00C86878"/>
    <w:rsid w:val="00C90BF8"/>
    <w:rsid w:val="00C94EE3"/>
    <w:rsid w:val="00CA0ACA"/>
    <w:rsid w:val="00CA33B0"/>
    <w:rsid w:val="00CB4D8B"/>
    <w:rsid w:val="00CC0DB1"/>
    <w:rsid w:val="00CC3259"/>
    <w:rsid w:val="00CD1D55"/>
    <w:rsid w:val="00CD22C4"/>
    <w:rsid w:val="00CD2EC4"/>
    <w:rsid w:val="00CE2BBA"/>
    <w:rsid w:val="00CF756E"/>
    <w:rsid w:val="00D062DE"/>
    <w:rsid w:val="00D200AE"/>
    <w:rsid w:val="00D20515"/>
    <w:rsid w:val="00D20857"/>
    <w:rsid w:val="00D27372"/>
    <w:rsid w:val="00D4046E"/>
    <w:rsid w:val="00D41E63"/>
    <w:rsid w:val="00D4362F"/>
    <w:rsid w:val="00D61998"/>
    <w:rsid w:val="00D761AC"/>
    <w:rsid w:val="00D83F86"/>
    <w:rsid w:val="00D8635F"/>
    <w:rsid w:val="00D8744A"/>
    <w:rsid w:val="00D906C1"/>
    <w:rsid w:val="00D919BF"/>
    <w:rsid w:val="00D96118"/>
    <w:rsid w:val="00DB1275"/>
    <w:rsid w:val="00DC0360"/>
    <w:rsid w:val="00DC4496"/>
    <w:rsid w:val="00DD4739"/>
    <w:rsid w:val="00DE0200"/>
    <w:rsid w:val="00DE5F33"/>
    <w:rsid w:val="00DE77D4"/>
    <w:rsid w:val="00DF35FB"/>
    <w:rsid w:val="00DF672C"/>
    <w:rsid w:val="00E00CA9"/>
    <w:rsid w:val="00E07B54"/>
    <w:rsid w:val="00E11F78"/>
    <w:rsid w:val="00E12F5E"/>
    <w:rsid w:val="00E142E0"/>
    <w:rsid w:val="00E14FFD"/>
    <w:rsid w:val="00E330A2"/>
    <w:rsid w:val="00E37259"/>
    <w:rsid w:val="00E3732E"/>
    <w:rsid w:val="00E46CFE"/>
    <w:rsid w:val="00E559B3"/>
    <w:rsid w:val="00E621E1"/>
    <w:rsid w:val="00E65481"/>
    <w:rsid w:val="00E74A47"/>
    <w:rsid w:val="00E74E6B"/>
    <w:rsid w:val="00E76E41"/>
    <w:rsid w:val="00E85BA1"/>
    <w:rsid w:val="00E93E80"/>
    <w:rsid w:val="00E94233"/>
    <w:rsid w:val="00E97150"/>
    <w:rsid w:val="00EA1C26"/>
    <w:rsid w:val="00EA718D"/>
    <w:rsid w:val="00EB12D4"/>
    <w:rsid w:val="00EC0526"/>
    <w:rsid w:val="00EC0CC8"/>
    <w:rsid w:val="00EC55B3"/>
    <w:rsid w:val="00ED380F"/>
    <w:rsid w:val="00ED58BD"/>
    <w:rsid w:val="00ED7736"/>
    <w:rsid w:val="00EE34AA"/>
    <w:rsid w:val="00EE5BFF"/>
    <w:rsid w:val="00EE6681"/>
    <w:rsid w:val="00EF041C"/>
    <w:rsid w:val="00EF1E38"/>
    <w:rsid w:val="00F0009A"/>
    <w:rsid w:val="00F047CA"/>
    <w:rsid w:val="00F0548A"/>
    <w:rsid w:val="00F128B1"/>
    <w:rsid w:val="00F3553D"/>
    <w:rsid w:val="00F47A5A"/>
    <w:rsid w:val="00F56879"/>
    <w:rsid w:val="00F56919"/>
    <w:rsid w:val="00F57D7F"/>
    <w:rsid w:val="00F6539D"/>
    <w:rsid w:val="00F65575"/>
    <w:rsid w:val="00F84225"/>
    <w:rsid w:val="00F85716"/>
    <w:rsid w:val="00F9446A"/>
    <w:rsid w:val="00F96FB2"/>
    <w:rsid w:val="00FA3086"/>
    <w:rsid w:val="00FA629D"/>
    <w:rsid w:val="00FB4493"/>
    <w:rsid w:val="00FB51D8"/>
    <w:rsid w:val="00FC0ABC"/>
    <w:rsid w:val="00FC0DD1"/>
    <w:rsid w:val="00FC4DAE"/>
    <w:rsid w:val="00FD08E8"/>
    <w:rsid w:val="00FD3320"/>
    <w:rsid w:val="00FD56E6"/>
    <w:rsid w:val="00FD7F64"/>
    <w:rsid w:val="00FF0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A20205B0-EABC-4322-AF77-273E6CE3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paragraph" w:styleId="FootnoteText">
    <w:name w:val="footnote text"/>
    <w:basedOn w:val="Normal"/>
    <w:link w:val="FootnoteTextChar"/>
    <w:rsid w:val="006472CF"/>
    <w:rPr>
      <w:sz w:val="20"/>
      <w:szCs w:val="20"/>
    </w:rPr>
  </w:style>
  <w:style w:type="character" w:customStyle="1" w:styleId="FootnoteTextChar">
    <w:name w:val="Footnote Text Char"/>
    <w:basedOn w:val="DefaultParagraphFont"/>
    <w:link w:val="FootnoteText"/>
    <w:rsid w:val="006472CF"/>
  </w:style>
  <w:style w:type="character" w:styleId="FootnoteReference">
    <w:name w:val="footnote reference"/>
    <w:basedOn w:val="DefaultParagraphFont"/>
    <w:rsid w:val="006472CF"/>
    <w:rPr>
      <w:vertAlign w:val="superscript"/>
    </w:rPr>
  </w:style>
  <w:style w:type="character" w:customStyle="1" w:styleId="normaltextrun">
    <w:name w:val="normaltextrun"/>
    <w:basedOn w:val="DefaultParagraphFont"/>
    <w:rsid w:val="00B71F50"/>
  </w:style>
  <w:style w:type="character" w:customStyle="1" w:styleId="eop">
    <w:name w:val="eop"/>
    <w:basedOn w:val="DefaultParagraphFont"/>
    <w:rsid w:val="00B71F50"/>
  </w:style>
  <w:style w:type="character" w:styleId="FollowedHyperlink">
    <w:name w:val="FollowedHyperlink"/>
    <w:basedOn w:val="DefaultParagraphFont"/>
    <w:rsid w:val="003A06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645672">
      <w:bodyDiv w:val="1"/>
      <w:marLeft w:val="0"/>
      <w:marRight w:val="0"/>
      <w:marTop w:val="0"/>
      <w:marBottom w:val="0"/>
      <w:divBdr>
        <w:top w:val="none" w:sz="0" w:space="0" w:color="auto"/>
        <w:left w:val="none" w:sz="0" w:space="0" w:color="auto"/>
        <w:bottom w:val="none" w:sz="0" w:space="0" w:color="auto"/>
        <w:right w:val="none" w:sz="0" w:space="0" w:color="auto"/>
      </w:divBdr>
    </w:div>
    <w:div w:id="1235242440">
      <w:bodyDiv w:val="1"/>
      <w:marLeft w:val="0"/>
      <w:marRight w:val="0"/>
      <w:marTop w:val="0"/>
      <w:marBottom w:val="0"/>
      <w:divBdr>
        <w:top w:val="none" w:sz="0" w:space="0" w:color="auto"/>
        <w:left w:val="none" w:sz="0" w:space="0" w:color="auto"/>
        <w:bottom w:val="none" w:sz="0" w:space="0" w:color="auto"/>
        <w:right w:val="none" w:sz="0" w:space="0" w:color="auto"/>
      </w:divBdr>
      <w:divsChild>
        <w:div w:id="707023750">
          <w:marLeft w:val="1166"/>
          <w:marRight w:val="0"/>
          <w:marTop w:val="77"/>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47540106">
      <w:bodyDiv w:val="1"/>
      <w:marLeft w:val="0"/>
      <w:marRight w:val="0"/>
      <w:marTop w:val="0"/>
      <w:marBottom w:val="0"/>
      <w:divBdr>
        <w:top w:val="none" w:sz="0" w:space="0" w:color="auto"/>
        <w:left w:val="none" w:sz="0" w:space="0" w:color="auto"/>
        <w:bottom w:val="none" w:sz="0" w:space="0" w:color="auto"/>
        <w:right w:val="none" w:sz="0" w:space="0" w:color="auto"/>
      </w:divBdr>
      <w:divsChild>
        <w:div w:id="445779728">
          <w:marLeft w:val="1166"/>
          <w:marRight w:val="0"/>
          <w:marTop w:val="86"/>
          <w:marBottom w:val="0"/>
          <w:divBdr>
            <w:top w:val="none" w:sz="0" w:space="0" w:color="auto"/>
            <w:left w:val="none" w:sz="0" w:space="0" w:color="auto"/>
            <w:bottom w:val="none" w:sz="0" w:space="0" w:color="auto"/>
            <w:right w:val="none" w:sz="0" w:space="0" w:color="auto"/>
          </w:divBdr>
        </w:div>
      </w:divsChild>
    </w:div>
    <w:div w:id="1712606217">
      <w:bodyDiv w:val="1"/>
      <w:marLeft w:val="0"/>
      <w:marRight w:val="0"/>
      <w:marTop w:val="0"/>
      <w:marBottom w:val="0"/>
      <w:divBdr>
        <w:top w:val="none" w:sz="0" w:space="0" w:color="auto"/>
        <w:left w:val="none" w:sz="0" w:space="0" w:color="auto"/>
        <w:bottom w:val="none" w:sz="0" w:space="0" w:color="auto"/>
        <w:right w:val="none" w:sz="0" w:space="0" w:color="auto"/>
      </w:divBdr>
    </w:div>
    <w:div w:id="1903441942">
      <w:bodyDiv w:val="1"/>
      <w:marLeft w:val="0"/>
      <w:marRight w:val="0"/>
      <w:marTop w:val="0"/>
      <w:marBottom w:val="0"/>
      <w:divBdr>
        <w:top w:val="none" w:sz="0" w:space="0" w:color="auto"/>
        <w:left w:val="none" w:sz="0" w:space="0" w:color="auto"/>
        <w:bottom w:val="none" w:sz="0" w:space="0" w:color="auto"/>
        <w:right w:val="none" w:sz="0" w:space="0" w:color="auto"/>
      </w:divBdr>
      <w:divsChild>
        <w:div w:id="157365539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6"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hubbard@om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83B45-EB03-4542-97E7-F8E193F05187}">
  <ds:schemaRefs>
    <ds:schemaRef ds:uri="http://schemas.openxmlformats.org/officeDocument/2006/bibliography"/>
  </ds:schemaRefs>
</ds:datastoreItem>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4</Pages>
  <Words>1353</Words>
  <Characters>8201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9535</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Gnanam, Prabhu</dc:creator>
  <cp:keywords/>
  <dc:description/>
  <cp:lastModifiedBy>Jordan Troublefield</cp:lastModifiedBy>
  <cp:revision>2</cp:revision>
  <cp:lastPrinted>2001-06-20T16:28:00Z</cp:lastPrinted>
  <dcterms:created xsi:type="dcterms:W3CDTF">2025-09-19T20:23:00Z</dcterms:created>
  <dcterms:modified xsi:type="dcterms:W3CDTF">2025-09-19T20:23:00Z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ies>
</file>